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819F" w14:textId="2BBF3CC9" w:rsidR="00B27935" w:rsidRDefault="00B27935" w:rsidP="00B27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655AC55B" w14:textId="1FD38BF5" w:rsidR="00B27935" w:rsidRDefault="00B27935" w:rsidP="00B27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124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.09.2024</w:t>
      </w:r>
    </w:p>
    <w:p w14:paraId="4FDF3714" w14:textId="77777777" w:rsidR="00B27935" w:rsidRPr="00012464" w:rsidRDefault="00B27935" w:rsidP="000124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4863BD6" w14:textId="465EA3DF" w:rsidR="004754AF" w:rsidRPr="00012464" w:rsidRDefault="004754AF" w:rsidP="00375E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commentRangeStart w:id="0"/>
      <w:r w:rsidRPr="00012464">
        <w:rPr>
          <w:rFonts w:ascii="Times New Roman" w:hAnsi="Times New Roman" w:cs="Times New Roman"/>
          <w:b/>
          <w:bCs/>
          <w:sz w:val="32"/>
          <w:szCs w:val="32"/>
        </w:rPr>
        <w:t>Riigieelarve seaduse muutmise seadus</w:t>
      </w:r>
      <w:commentRangeEnd w:id="0"/>
      <w:r w:rsidR="00B67BEF">
        <w:rPr>
          <w:rStyle w:val="Kommentaariviide"/>
        </w:rPr>
        <w:commentReference w:id="0"/>
      </w:r>
    </w:p>
    <w:p w14:paraId="1572E9F6" w14:textId="77777777" w:rsidR="004754AF" w:rsidRDefault="004754AF" w:rsidP="00375E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E3CC06" w14:textId="66D4B6B7" w:rsidR="00793BAE" w:rsidRDefault="00793BAE" w:rsidP="00375E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 Riigieelarve seaduse muutmine</w:t>
      </w:r>
    </w:p>
    <w:p w14:paraId="289AAC4A" w14:textId="77777777" w:rsidR="00793BAE" w:rsidRDefault="00793BAE" w:rsidP="00375E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6CE8C" w14:textId="6B1154A3" w:rsidR="00F53918" w:rsidRDefault="005E5F36" w:rsidP="00375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4AF">
        <w:rPr>
          <w:rFonts w:ascii="Times New Roman" w:hAnsi="Times New Roman" w:cs="Times New Roman"/>
          <w:sz w:val="24"/>
          <w:szCs w:val="24"/>
        </w:rPr>
        <w:t>Riigieelarve seadus</w:t>
      </w:r>
      <w:r w:rsidR="00F53918" w:rsidRPr="004754AF">
        <w:rPr>
          <w:rFonts w:ascii="Times New Roman" w:hAnsi="Times New Roman" w:cs="Times New Roman"/>
          <w:sz w:val="24"/>
          <w:szCs w:val="24"/>
        </w:rPr>
        <w:t>es tehakse järgmi</w:t>
      </w:r>
      <w:r w:rsidR="00F9631B" w:rsidRPr="004754AF">
        <w:rPr>
          <w:rFonts w:ascii="Times New Roman" w:hAnsi="Times New Roman" w:cs="Times New Roman"/>
          <w:sz w:val="24"/>
          <w:szCs w:val="24"/>
        </w:rPr>
        <w:t>s</w:t>
      </w:r>
      <w:r w:rsidR="00F53918" w:rsidRPr="004754AF">
        <w:rPr>
          <w:rFonts w:ascii="Times New Roman" w:hAnsi="Times New Roman" w:cs="Times New Roman"/>
          <w:sz w:val="24"/>
          <w:szCs w:val="24"/>
        </w:rPr>
        <w:t>e</w:t>
      </w:r>
      <w:r w:rsidR="00F9631B" w:rsidRPr="004754AF">
        <w:rPr>
          <w:rFonts w:ascii="Times New Roman" w:hAnsi="Times New Roman" w:cs="Times New Roman"/>
          <w:sz w:val="24"/>
          <w:szCs w:val="24"/>
        </w:rPr>
        <w:t>d</w:t>
      </w:r>
      <w:r w:rsidR="00F53918" w:rsidRPr="004754AF">
        <w:rPr>
          <w:rFonts w:ascii="Times New Roman" w:hAnsi="Times New Roman" w:cs="Times New Roman"/>
          <w:sz w:val="24"/>
          <w:szCs w:val="24"/>
        </w:rPr>
        <w:t xml:space="preserve"> muudatus</w:t>
      </w:r>
      <w:r w:rsidR="00F9631B" w:rsidRPr="004754AF">
        <w:rPr>
          <w:rFonts w:ascii="Times New Roman" w:hAnsi="Times New Roman" w:cs="Times New Roman"/>
          <w:sz w:val="24"/>
          <w:szCs w:val="24"/>
        </w:rPr>
        <w:t>ed</w:t>
      </w:r>
      <w:r w:rsidR="00464F94">
        <w:rPr>
          <w:rFonts w:ascii="Times New Roman" w:hAnsi="Times New Roman" w:cs="Times New Roman"/>
          <w:sz w:val="24"/>
          <w:szCs w:val="24"/>
        </w:rPr>
        <w:t>:</w:t>
      </w:r>
    </w:p>
    <w:p w14:paraId="15FE1383" w14:textId="77777777" w:rsidR="00464F94" w:rsidRDefault="00464F94" w:rsidP="00375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4CD01" w14:textId="5A53E266" w:rsidR="009536CC" w:rsidRDefault="00375EB6" w:rsidP="00464F9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</w:t>
      </w:r>
      <w:r w:rsidR="009536CC" w:rsidRPr="009536CC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9536CC" w:rsidRPr="009536C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</w:t>
      </w:r>
      <w:r w:rsidR="00464F9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</w:t>
      </w:r>
      <w:r w:rsidR="009536CC" w:rsidRPr="009536C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4¹ </w:t>
      </w:r>
      <w:r w:rsidR="00A306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ja § 15 lõike 2 teisest lausest </w:t>
      </w:r>
      <w:r w:rsidR="00464F9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jäetakse välja tekstiosa „</w:t>
      </w:r>
      <w:r w:rsidR="00A306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464F9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stabiilsusprogrammi“;</w:t>
      </w:r>
    </w:p>
    <w:p w14:paraId="6170D026" w14:textId="77777777" w:rsidR="009536CC" w:rsidRDefault="009536CC" w:rsidP="00375EB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F0E46E3" w14:textId="1A32E59A" w:rsidR="009536CC" w:rsidRPr="009536CC" w:rsidRDefault="00375EB6" w:rsidP="00464F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9536CC" w:rsidRPr="009536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="009536CC" w:rsidRPr="009536CC">
        <w:rPr>
          <w:rFonts w:ascii="Times New Roman" w:eastAsia="Calibri" w:hAnsi="Times New Roman" w:cs="Times New Roman"/>
          <w:sz w:val="24"/>
          <w:szCs w:val="24"/>
        </w:rPr>
        <w:t xml:space="preserve">paragrahvi 14 </w:t>
      </w:r>
      <w:r w:rsidR="00A306DD">
        <w:rPr>
          <w:rFonts w:ascii="Times New Roman" w:eastAsia="Calibri" w:hAnsi="Times New Roman" w:cs="Times New Roman"/>
          <w:sz w:val="24"/>
          <w:szCs w:val="24"/>
        </w:rPr>
        <w:t xml:space="preserve">tekst </w:t>
      </w:r>
      <w:r w:rsidR="009536CC" w:rsidRPr="009536CC">
        <w:rPr>
          <w:rFonts w:ascii="Times New Roman" w:eastAsia="Calibri" w:hAnsi="Times New Roman" w:cs="Times New Roman"/>
          <w:sz w:val="24"/>
          <w:szCs w:val="24"/>
        </w:rPr>
        <w:t>muudetakse ja sõnastatakse järgmiselt:</w:t>
      </w:r>
    </w:p>
    <w:p w14:paraId="3160424F" w14:textId="239C35DB" w:rsidR="00A9555B" w:rsidRDefault="00670307" w:rsidP="00464F9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670307">
        <w:rPr>
          <w:rFonts w:ascii="Times New Roman" w:eastAsia="Calibri" w:hAnsi="Times New Roman" w:cs="Times New Roman"/>
          <w:sz w:val="24"/>
          <w:szCs w:val="24"/>
        </w:rPr>
        <w:t>Eelarvestrateegias kajastatud valitsussektori struktuurse eelarvepositsiooni eesmärkide ja möödunud eelarveaasta struktuurse eelarvepositsiooni eesmärgi saavutamise kohta annab enne eelarvestrateegia kinnitamist arvamuse eelarvenõukogu, lähtudes eelarvepositsiooni reeglitest ning struktuurse eelarvepositsiooni korrigeerimise vajadusest.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  <w:r w:rsidR="00A306D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2984E5C" w14:textId="77777777" w:rsidR="00670307" w:rsidRDefault="00670307" w:rsidP="00375EB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D391792" w14:textId="1F672A81" w:rsidR="00375EB6" w:rsidRPr="00375EB6" w:rsidRDefault="00A306DD" w:rsidP="00A306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9536CC" w:rsidRPr="009536CC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9536CC" w:rsidRPr="00953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2464">
        <w:rPr>
          <w:rFonts w:ascii="Times New Roman" w:eastAsia="Calibri" w:hAnsi="Times New Roman" w:cs="Times New Roman"/>
          <w:sz w:val="24"/>
          <w:szCs w:val="24"/>
        </w:rPr>
        <w:t xml:space="preserve">seaduse </w:t>
      </w:r>
      <w:r>
        <w:rPr>
          <w:rFonts w:ascii="Times New Roman" w:eastAsia="Calibri" w:hAnsi="Times New Roman" w:cs="Times New Roman"/>
          <w:sz w:val="24"/>
          <w:szCs w:val="24"/>
        </w:rPr>
        <w:t xml:space="preserve">3. peatüki 3. jagu </w:t>
      </w:r>
      <w:r w:rsidR="00375EB6" w:rsidRPr="00A306DD">
        <w:rPr>
          <w:rFonts w:ascii="Times New Roman" w:eastAsia="Calibri" w:hAnsi="Times New Roman" w:cs="Times New Roman"/>
          <w:sz w:val="24"/>
          <w:szCs w:val="24"/>
        </w:rPr>
        <w:t>tu</w:t>
      </w:r>
      <w:r w:rsidR="00375EB6">
        <w:rPr>
          <w:rFonts w:ascii="Times New Roman" w:eastAsia="Calibri" w:hAnsi="Times New Roman" w:cs="Times New Roman"/>
          <w:sz w:val="24"/>
          <w:szCs w:val="24"/>
        </w:rPr>
        <w:t>nnistatakse kehtetuks;</w:t>
      </w:r>
    </w:p>
    <w:p w14:paraId="066BE2E4" w14:textId="77777777" w:rsidR="00375EB6" w:rsidRDefault="00375EB6" w:rsidP="00375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t"/>
        </w:rPr>
      </w:pPr>
    </w:p>
    <w:p w14:paraId="323120D9" w14:textId="0385F5FB" w:rsidR="009C530A" w:rsidRPr="00375EB6" w:rsidRDefault="00A306DD" w:rsidP="00793BA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t"/>
        </w:rPr>
        <w:t>4</w:t>
      </w:r>
      <w:r w:rsidR="005773C6" w:rsidRPr="00BB2F67">
        <w:rPr>
          <w:rFonts w:ascii="Times New Roman" w:hAnsi="Times New Roman" w:cs="Times New Roman"/>
          <w:b/>
          <w:bCs/>
          <w:sz w:val="24"/>
          <w:szCs w:val="24"/>
          <w:lang w:val="et"/>
        </w:rPr>
        <w:t>)</w:t>
      </w:r>
      <w:r w:rsidR="005773C6">
        <w:rPr>
          <w:rFonts w:ascii="Times New Roman" w:hAnsi="Times New Roman" w:cs="Times New Roman"/>
          <w:sz w:val="24"/>
          <w:szCs w:val="24"/>
          <w:lang w:val="et"/>
        </w:rPr>
        <w:t xml:space="preserve"> </w:t>
      </w:r>
      <w:r w:rsidR="008B7DFA" w:rsidRPr="008B7DFA">
        <w:rPr>
          <w:rFonts w:ascii="Times New Roman" w:hAnsi="Times New Roman" w:cs="Times New Roman"/>
          <w:sz w:val="24"/>
          <w:szCs w:val="24"/>
          <w:lang w:val="et"/>
        </w:rPr>
        <w:t>paragrahvi 26 täiendatakse lõigetega 5</w:t>
      </w:r>
      <w:r w:rsidR="008B7DFA">
        <w:rPr>
          <w:rFonts w:ascii="Times New Roman" w:hAnsi="Times New Roman" w:cs="Times New Roman"/>
          <w:sz w:val="24"/>
          <w:szCs w:val="24"/>
          <w:vertAlign w:val="superscript"/>
          <w:lang w:val="et"/>
        </w:rPr>
        <w:t>1</w:t>
      </w:r>
      <w:r w:rsidR="008B7DFA" w:rsidRPr="008B7DFA">
        <w:rPr>
          <w:rFonts w:ascii="Times New Roman" w:hAnsi="Times New Roman" w:cs="Times New Roman"/>
          <w:sz w:val="24"/>
          <w:szCs w:val="24"/>
          <w:lang w:val="et"/>
        </w:rPr>
        <w:t xml:space="preserve"> ja 5</w:t>
      </w:r>
      <w:r w:rsidR="00B976AF" w:rsidRPr="008B7D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B7DFA" w:rsidRPr="008B7DFA">
        <w:rPr>
          <w:rFonts w:ascii="Times New Roman" w:hAnsi="Times New Roman" w:cs="Times New Roman"/>
          <w:sz w:val="24"/>
          <w:szCs w:val="24"/>
          <w:lang w:val="et"/>
        </w:rPr>
        <w:t xml:space="preserve"> järgmises sõnastuses:</w:t>
      </w:r>
    </w:p>
    <w:p w14:paraId="2D82D6E3" w14:textId="29F6A1EF" w:rsidR="001C532E" w:rsidRDefault="001C532E" w:rsidP="00012464">
      <w:pPr>
        <w:spacing w:after="0" w:line="240" w:lineRule="auto"/>
        <w:jc w:val="both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  <w:r w:rsidRPr="009C530A">
        <w:rPr>
          <w:rFonts w:ascii="Times New Roman" w:hAnsi="Times New Roman" w:cs="Times New Roman"/>
        </w:rPr>
        <w:t>„(5</w:t>
      </w:r>
      <w:r w:rsidRPr="009C530A">
        <w:rPr>
          <w:rFonts w:ascii="Times New Roman" w:hAnsi="Times New Roman" w:cs="Times New Roman"/>
          <w:vertAlign w:val="superscript"/>
        </w:rPr>
        <w:t>1</w:t>
      </w:r>
      <w:r w:rsidRPr="009C530A">
        <w:rPr>
          <w:rFonts w:ascii="Times New Roman" w:hAnsi="Times New Roman" w:cs="Times New Roman"/>
        </w:rPr>
        <w:t xml:space="preserve">) </w:t>
      </w:r>
      <w:r w:rsidRPr="005E662F">
        <w:rPr>
          <w:rStyle w:val="cf01"/>
          <w:rFonts w:ascii="Times New Roman" w:eastAsiaTheme="majorEastAsia" w:hAnsi="Times New Roman" w:cs="Times New Roman"/>
          <w:sz w:val="24"/>
          <w:szCs w:val="24"/>
        </w:rPr>
        <w:t>Riigieelarves võib</w:t>
      </w:r>
      <w:r>
        <w:rPr>
          <w:rStyle w:val="cf01"/>
          <w:rFonts w:ascii="Times New Roman" w:eastAsiaTheme="majorEastAsia" w:hAnsi="Times New Roman" w:cs="Times New Roman"/>
          <w:sz w:val="24"/>
          <w:szCs w:val="24"/>
        </w:rPr>
        <w:t xml:space="preserve"> põhiseaduslike institutsioonide kulud ja ministeeriumi valitsemisala programmi tegevuse kulud liigendada </w:t>
      </w:r>
      <w:r w:rsidR="008B7DFA">
        <w:rPr>
          <w:rStyle w:val="cf01"/>
          <w:rFonts w:ascii="Times New Roman" w:eastAsiaTheme="majorEastAsia" w:hAnsi="Times New Roman" w:cs="Times New Roman"/>
          <w:sz w:val="24"/>
          <w:szCs w:val="24"/>
        </w:rPr>
        <w:t xml:space="preserve">administratiivselt </w:t>
      </w:r>
      <w:r>
        <w:rPr>
          <w:rStyle w:val="cf01"/>
          <w:rFonts w:ascii="Times New Roman" w:eastAsiaTheme="majorEastAsia" w:hAnsi="Times New Roman" w:cs="Times New Roman"/>
          <w:sz w:val="24"/>
          <w:szCs w:val="24"/>
        </w:rPr>
        <w:t>täiendavalt riigiasutuste kaupa, eristades:</w:t>
      </w:r>
      <w:del w:id="1" w:author="Aili Sandre" w:date="2024-09-18T14:09:00Z">
        <w:r w:rsidDel="00C41141">
          <w:rPr>
            <w:rStyle w:val="cf01"/>
            <w:rFonts w:ascii="Times New Roman" w:eastAsiaTheme="majorEastAsia" w:hAnsi="Times New Roman" w:cs="Times New Roman"/>
            <w:sz w:val="24"/>
            <w:szCs w:val="24"/>
          </w:rPr>
          <w:delText xml:space="preserve"> </w:delText>
        </w:r>
      </w:del>
    </w:p>
    <w:p w14:paraId="36A2E4FF" w14:textId="77777777" w:rsidR="00012464" w:rsidRPr="00012464" w:rsidRDefault="00012464" w:rsidP="00012464">
      <w:pPr>
        <w:pStyle w:val="Loendilik"/>
        <w:numPr>
          <w:ilvl w:val="0"/>
          <w:numId w:val="8"/>
        </w:numPr>
        <w:spacing w:after="0" w:line="240" w:lineRule="auto"/>
        <w:jc w:val="both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  <w:commentRangeStart w:id="2"/>
      <w:r w:rsidRPr="00012464">
        <w:rPr>
          <w:rStyle w:val="cf01"/>
          <w:rFonts w:ascii="Times New Roman" w:eastAsiaTheme="majorEastAsia" w:hAnsi="Times New Roman" w:cs="Times New Roman"/>
          <w:sz w:val="24"/>
          <w:szCs w:val="24"/>
        </w:rPr>
        <w:t>tööjõukulud</w:t>
      </w:r>
      <w:commentRangeEnd w:id="2"/>
      <w:r w:rsidR="00C41141">
        <w:rPr>
          <w:rStyle w:val="Kommentaariviide"/>
        </w:rPr>
        <w:commentReference w:id="2"/>
      </w:r>
      <w:r w:rsidRPr="00012464">
        <w:rPr>
          <w:rStyle w:val="cf01"/>
          <w:rFonts w:ascii="Times New Roman" w:eastAsiaTheme="majorEastAsia" w:hAnsi="Times New Roman" w:cs="Times New Roman"/>
          <w:sz w:val="24"/>
          <w:szCs w:val="24"/>
        </w:rPr>
        <w:t>;</w:t>
      </w:r>
      <w:del w:id="3" w:author="Aili Sandre" w:date="2024-09-18T14:09:00Z">
        <w:r w:rsidRPr="00012464" w:rsidDel="00C41141">
          <w:rPr>
            <w:rStyle w:val="cf01"/>
            <w:rFonts w:ascii="Times New Roman" w:eastAsiaTheme="majorEastAsia" w:hAnsi="Times New Roman" w:cs="Times New Roman"/>
            <w:sz w:val="24"/>
            <w:szCs w:val="24"/>
          </w:rPr>
          <w:delText xml:space="preserve"> </w:delText>
        </w:r>
      </w:del>
    </w:p>
    <w:p w14:paraId="2237EB26" w14:textId="77777777" w:rsidR="00012464" w:rsidRPr="00012464" w:rsidRDefault="00012464" w:rsidP="00012464">
      <w:pPr>
        <w:pStyle w:val="Loendilik"/>
        <w:numPr>
          <w:ilvl w:val="0"/>
          <w:numId w:val="8"/>
        </w:numPr>
        <w:spacing w:after="0" w:line="240" w:lineRule="auto"/>
        <w:jc w:val="both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  <w:r w:rsidRPr="00012464">
        <w:rPr>
          <w:rStyle w:val="cf01"/>
          <w:rFonts w:ascii="Times New Roman" w:eastAsiaTheme="majorEastAsia" w:hAnsi="Times New Roman" w:cs="Times New Roman"/>
          <w:sz w:val="24"/>
          <w:szCs w:val="24"/>
        </w:rPr>
        <w:t>majandamiskulud;</w:t>
      </w:r>
    </w:p>
    <w:p w14:paraId="5644C27B" w14:textId="77777777" w:rsidR="00012464" w:rsidRPr="00012464" w:rsidRDefault="00012464" w:rsidP="00012464">
      <w:pPr>
        <w:pStyle w:val="Loendilik"/>
        <w:numPr>
          <w:ilvl w:val="0"/>
          <w:numId w:val="8"/>
        </w:numPr>
        <w:spacing w:after="0" w:line="240" w:lineRule="auto"/>
        <w:jc w:val="both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  <w:r w:rsidRPr="00012464">
        <w:rPr>
          <w:rStyle w:val="cf01"/>
          <w:rFonts w:ascii="Times New Roman" w:eastAsiaTheme="majorEastAsia" w:hAnsi="Times New Roman" w:cs="Times New Roman"/>
          <w:sz w:val="24"/>
          <w:szCs w:val="24"/>
        </w:rPr>
        <w:t>sotsiaaltoetused;</w:t>
      </w:r>
    </w:p>
    <w:p w14:paraId="26E5D2EF" w14:textId="77777777" w:rsidR="00012464" w:rsidRPr="00012464" w:rsidRDefault="00012464" w:rsidP="00012464">
      <w:pPr>
        <w:pStyle w:val="Loendilik"/>
        <w:numPr>
          <w:ilvl w:val="0"/>
          <w:numId w:val="8"/>
        </w:numPr>
        <w:spacing w:after="0" w:line="240" w:lineRule="auto"/>
        <w:jc w:val="both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  <w:r w:rsidRPr="00012464">
        <w:rPr>
          <w:rStyle w:val="cf01"/>
          <w:rFonts w:ascii="Times New Roman" w:eastAsiaTheme="majorEastAsia" w:hAnsi="Times New Roman" w:cs="Times New Roman"/>
          <w:sz w:val="24"/>
          <w:szCs w:val="24"/>
        </w:rPr>
        <w:t>investeeringutoetused;</w:t>
      </w:r>
    </w:p>
    <w:p w14:paraId="59D9E407" w14:textId="77777777" w:rsidR="00012464" w:rsidRPr="00012464" w:rsidRDefault="00012464" w:rsidP="00012464">
      <w:pPr>
        <w:pStyle w:val="Loendilik"/>
        <w:numPr>
          <w:ilvl w:val="0"/>
          <w:numId w:val="8"/>
        </w:numPr>
        <w:spacing w:after="0" w:line="240" w:lineRule="auto"/>
        <w:jc w:val="both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  <w:r w:rsidRPr="00012464">
        <w:rPr>
          <w:rStyle w:val="cf01"/>
          <w:rFonts w:ascii="Times New Roman" w:eastAsiaTheme="majorEastAsia" w:hAnsi="Times New Roman" w:cs="Times New Roman"/>
          <w:sz w:val="24"/>
          <w:szCs w:val="24"/>
        </w:rPr>
        <w:t>muud toetused;</w:t>
      </w:r>
    </w:p>
    <w:p w14:paraId="170DCC25" w14:textId="77777777" w:rsidR="00012464" w:rsidRPr="00012464" w:rsidRDefault="00012464" w:rsidP="00012464">
      <w:pPr>
        <w:pStyle w:val="Loendilik"/>
        <w:numPr>
          <w:ilvl w:val="0"/>
          <w:numId w:val="8"/>
        </w:numPr>
        <w:spacing w:after="0" w:line="240" w:lineRule="auto"/>
        <w:jc w:val="both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  <w:r w:rsidRPr="00012464">
        <w:rPr>
          <w:rStyle w:val="cf01"/>
          <w:rFonts w:ascii="Times New Roman" w:eastAsiaTheme="majorEastAsia" w:hAnsi="Times New Roman" w:cs="Times New Roman"/>
          <w:sz w:val="24"/>
          <w:szCs w:val="24"/>
        </w:rPr>
        <w:t>finantskulud;</w:t>
      </w:r>
    </w:p>
    <w:p w14:paraId="075D54A1" w14:textId="77777777" w:rsidR="00012464" w:rsidRPr="00012464" w:rsidRDefault="00012464" w:rsidP="00012464">
      <w:pPr>
        <w:pStyle w:val="Loendilik"/>
        <w:numPr>
          <w:ilvl w:val="0"/>
          <w:numId w:val="8"/>
        </w:numPr>
        <w:spacing w:after="0" w:line="240" w:lineRule="auto"/>
        <w:jc w:val="both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  <w:r w:rsidRPr="00012464">
        <w:rPr>
          <w:rStyle w:val="cf01"/>
          <w:rFonts w:ascii="Times New Roman" w:eastAsiaTheme="majorEastAsia" w:hAnsi="Times New Roman" w:cs="Times New Roman"/>
          <w:sz w:val="24"/>
          <w:szCs w:val="24"/>
        </w:rPr>
        <w:t>muud kulud, sealhulgas amortisatsioonikulu.</w:t>
      </w:r>
    </w:p>
    <w:p w14:paraId="55C448E1" w14:textId="77777777" w:rsidR="008B7DFA" w:rsidRDefault="008B7DFA" w:rsidP="0001246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5B23E3" w14:textId="02971C63" w:rsidR="001C532E" w:rsidRPr="008B7DFA" w:rsidRDefault="008B7DFA" w:rsidP="000124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DFA">
        <w:rPr>
          <w:rFonts w:ascii="Times New Roman" w:hAnsi="Times New Roman" w:cs="Times New Roman"/>
          <w:sz w:val="24"/>
          <w:szCs w:val="24"/>
        </w:rPr>
        <w:t>(5</w:t>
      </w:r>
      <w:r w:rsidRPr="008B7D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B7DFA">
        <w:rPr>
          <w:rFonts w:ascii="Times New Roman" w:hAnsi="Times New Roman" w:cs="Times New Roman"/>
          <w:sz w:val="24"/>
          <w:szCs w:val="24"/>
        </w:rPr>
        <w:t>) Kui riigieelarves on kulud liigendatud käesoleva paragrahvi lõike 5</w:t>
      </w:r>
      <w:r w:rsidRPr="0001246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B7DFA">
        <w:rPr>
          <w:rFonts w:ascii="Times New Roman" w:hAnsi="Times New Roman" w:cs="Times New Roman"/>
          <w:sz w:val="24"/>
          <w:szCs w:val="24"/>
        </w:rPr>
        <w:t xml:space="preserve"> alusel, </w:t>
      </w:r>
      <w:del w:id="4" w:author="Aili Sandre" w:date="2024-09-18T14:10:00Z">
        <w:r w:rsidRPr="008B7DFA" w:rsidDel="00C41141">
          <w:rPr>
            <w:rFonts w:ascii="Times New Roman" w:hAnsi="Times New Roman" w:cs="Times New Roman"/>
            <w:sz w:val="24"/>
            <w:szCs w:val="24"/>
          </w:rPr>
          <w:delText xml:space="preserve">siis </w:delText>
        </w:r>
      </w:del>
      <w:r w:rsidRPr="008B7DFA">
        <w:rPr>
          <w:rFonts w:ascii="Times New Roman" w:hAnsi="Times New Roman" w:cs="Times New Roman"/>
          <w:sz w:val="24"/>
          <w:szCs w:val="24"/>
        </w:rPr>
        <w:t xml:space="preserve">esitatakse need </w:t>
      </w:r>
      <w:del w:id="5" w:author="Aili Sandre" w:date="2024-09-18T14:10:00Z">
        <w:r w:rsidRPr="008B7DFA" w:rsidDel="00C41141">
          <w:rPr>
            <w:rFonts w:ascii="Times New Roman" w:hAnsi="Times New Roman" w:cs="Times New Roman"/>
            <w:sz w:val="24"/>
            <w:szCs w:val="24"/>
          </w:rPr>
          <w:delText xml:space="preserve">vastavalt </w:delText>
        </w:r>
      </w:del>
      <w:r w:rsidRPr="008B7DFA">
        <w:rPr>
          <w:rFonts w:ascii="Times New Roman" w:hAnsi="Times New Roman" w:cs="Times New Roman"/>
          <w:sz w:val="24"/>
          <w:szCs w:val="24"/>
        </w:rPr>
        <w:t>käesoleva seaduse §</w:t>
      </w:r>
      <w:del w:id="6" w:author="Aili Sandre" w:date="2024-09-18T14:41:00Z">
        <w:r w:rsidR="00793BAE" w:rsidDel="00BB7806">
          <w:rPr>
            <w:rFonts w:ascii="Times New Roman" w:hAnsi="Times New Roman" w:cs="Times New Roman"/>
            <w:sz w:val="24"/>
            <w:szCs w:val="24"/>
          </w:rPr>
          <w:delText>-s</w:delText>
        </w:r>
      </w:del>
      <w:r w:rsidRPr="008B7DFA">
        <w:rPr>
          <w:rFonts w:ascii="Times New Roman" w:hAnsi="Times New Roman" w:cs="Times New Roman"/>
          <w:sz w:val="24"/>
          <w:szCs w:val="24"/>
        </w:rPr>
        <w:t xml:space="preserve"> 32 </w:t>
      </w:r>
      <w:ins w:id="7" w:author="Aili Sandre" w:date="2024-09-18T14:41:00Z">
        <w:r w:rsidR="00BB7806">
          <w:rPr>
            <w:rFonts w:ascii="Times New Roman" w:hAnsi="Times New Roman" w:cs="Times New Roman"/>
            <w:sz w:val="24"/>
            <w:szCs w:val="24"/>
          </w:rPr>
          <w:t>kohases</w:t>
        </w:r>
      </w:ins>
      <w:del w:id="8" w:author="Aili Sandre" w:date="2024-09-18T14:40:00Z">
        <w:r w:rsidRPr="008B7DFA" w:rsidDel="00BB7806">
          <w:rPr>
            <w:rFonts w:ascii="Times New Roman" w:hAnsi="Times New Roman" w:cs="Times New Roman"/>
            <w:sz w:val="24"/>
            <w:szCs w:val="24"/>
          </w:rPr>
          <w:delText>toodu</w:delText>
        </w:r>
      </w:del>
      <w:del w:id="9" w:author="Aili Sandre" w:date="2024-09-18T14:41:00Z">
        <w:r w:rsidRPr="008B7DFA" w:rsidDel="00BB7806">
          <w:rPr>
            <w:rFonts w:ascii="Times New Roman" w:hAnsi="Times New Roman" w:cs="Times New Roman"/>
            <w:sz w:val="24"/>
            <w:szCs w:val="24"/>
          </w:rPr>
          <w:delText>d</w:delText>
        </w:r>
      </w:del>
      <w:r w:rsidRPr="008B7DFA">
        <w:rPr>
          <w:rFonts w:ascii="Times New Roman" w:hAnsi="Times New Roman" w:cs="Times New Roman"/>
          <w:sz w:val="24"/>
          <w:szCs w:val="24"/>
        </w:rPr>
        <w:t xml:space="preserve"> jaotuses või detailsemalt kooskõlas eelarveklassifikaatoriga.“;</w:t>
      </w:r>
    </w:p>
    <w:p w14:paraId="72DAA85F" w14:textId="77777777" w:rsidR="001C532E" w:rsidRDefault="001C532E" w:rsidP="0001246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263E59" w14:textId="6DFA03ED" w:rsidR="00166BE0" w:rsidRDefault="00793BAE" w:rsidP="000124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>
        <w:rPr>
          <w:rFonts w:ascii="Times New Roman" w:hAnsi="Times New Roman"/>
          <w:b/>
          <w:sz w:val="24"/>
          <w:lang w:val="et"/>
        </w:rPr>
        <w:t>5</w:t>
      </w:r>
      <w:r w:rsidR="00166BE0" w:rsidRPr="000C7605">
        <w:rPr>
          <w:rFonts w:ascii="Times New Roman" w:hAnsi="Times New Roman"/>
          <w:b/>
          <w:sz w:val="24"/>
          <w:lang w:val="et"/>
        </w:rPr>
        <w:t>)</w:t>
      </w:r>
      <w:r w:rsidR="00166BE0" w:rsidRPr="00F22C17">
        <w:rPr>
          <w:rFonts w:ascii="Times New Roman" w:hAnsi="Times New Roman" w:cs="Times New Roman"/>
          <w:sz w:val="24"/>
          <w:szCs w:val="24"/>
          <w:lang w:val="et"/>
        </w:rPr>
        <w:t xml:space="preserve"> paragrahvi 26 lõi</w:t>
      </w:r>
      <w:r w:rsidR="00166BE0">
        <w:rPr>
          <w:rFonts w:ascii="Times New Roman" w:hAnsi="Times New Roman" w:cs="Times New Roman"/>
          <w:sz w:val="24"/>
          <w:szCs w:val="24"/>
          <w:lang w:val="et"/>
        </w:rPr>
        <w:t>get 8 täiendatakse pärast tekstiosa „</w:t>
      </w:r>
      <w:r>
        <w:rPr>
          <w:rFonts w:ascii="Times New Roman" w:hAnsi="Times New Roman" w:cs="Times New Roman"/>
          <w:sz w:val="24"/>
          <w:szCs w:val="24"/>
          <w:lang w:val="et"/>
        </w:rPr>
        <w:t xml:space="preserve">lõigete </w:t>
      </w:r>
      <w:r w:rsidR="00166BE0">
        <w:rPr>
          <w:rFonts w:ascii="Times New Roman" w:hAnsi="Times New Roman" w:cs="Times New Roman"/>
          <w:sz w:val="24"/>
          <w:szCs w:val="24"/>
          <w:lang w:val="et"/>
        </w:rPr>
        <w:t>5“ tekstiosaga „</w:t>
      </w:r>
      <w:r>
        <w:rPr>
          <w:rFonts w:ascii="Times New Roman" w:hAnsi="Times New Roman" w:cs="Times New Roman"/>
          <w:sz w:val="24"/>
          <w:szCs w:val="24"/>
          <w:lang w:val="et"/>
        </w:rPr>
        <w:t xml:space="preserve">, </w:t>
      </w:r>
      <w:r w:rsidR="00166BE0">
        <w:rPr>
          <w:rFonts w:ascii="Times New Roman" w:hAnsi="Times New Roman" w:cs="Times New Roman"/>
          <w:sz w:val="24"/>
          <w:szCs w:val="24"/>
          <w:lang w:val="et"/>
        </w:rPr>
        <w:t>5</w:t>
      </w:r>
      <w:r w:rsidR="00166BE0" w:rsidRPr="000C7605">
        <w:rPr>
          <w:rFonts w:ascii="Times New Roman" w:hAnsi="Times New Roman" w:cs="Times New Roman"/>
          <w:sz w:val="24"/>
          <w:szCs w:val="24"/>
          <w:vertAlign w:val="superscript"/>
          <w:lang w:val="et"/>
        </w:rPr>
        <w:t>1</w:t>
      </w:r>
      <w:r w:rsidR="00166BE0">
        <w:rPr>
          <w:rFonts w:ascii="Times New Roman" w:hAnsi="Times New Roman" w:cs="Times New Roman"/>
          <w:sz w:val="24"/>
          <w:szCs w:val="24"/>
          <w:lang w:val="et"/>
        </w:rPr>
        <w:t>, 5</w:t>
      </w:r>
      <w:r w:rsidR="00166BE0">
        <w:rPr>
          <w:rFonts w:ascii="Times New Roman" w:hAnsi="Times New Roman" w:cs="Times New Roman"/>
          <w:sz w:val="24"/>
          <w:szCs w:val="24"/>
          <w:vertAlign w:val="superscript"/>
          <w:lang w:val="et"/>
        </w:rPr>
        <w:t>2</w:t>
      </w:r>
      <w:r>
        <w:rPr>
          <w:rFonts w:ascii="Times New Roman" w:hAnsi="Times New Roman" w:cs="Times New Roman"/>
          <w:sz w:val="24"/>
          <w:szCs w:val="24"/>
          <w:lang w:val="et"/>
        </w:rPr>
        <w:t>“;</w:t>
      </w:r>
      <w:r w:rsidR="00166BE0">
        <w:rPr>
          <w:rFonts w:ascii="Times New Roman" w:hAnsi="Times New Roman" w:cs="Times New Roman"/>
          <w:sz w:val="24"/>
          <w:szCs w:val="24"/>
          <w:lang w:val="et"/>
        </w:rPr>
        <w:t xml:space="preserve"> </w:t>
      </w:r>
    </w:p>
    <w:p w14:paraId="6A18EC7C" w14:textId="77777777" w:rsidR="003F75A1" w:rsidRPr="00F22C17" w:rsidRDefault="003F75A1" w:rsidP="000124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t"/>
        </w:rPr>
      </w:pPr>
    </w:p>
    <w:p w14:paraId="59352E55" w14:textId="7E4F974E" w:rsidR="003F75A1" w:rsidRDefault="00793BAE" w:rsidP="000124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>
        <w:rPr>
          <w:rFonts w:ascii="Times New Roman" w:hAnsi="Times New Roman" w:cs="Times New Roman"/>
          <w:b/>
          <w:sz w:val="24"/>
          <w:szCs w:val="24"/>
          <w:lang w:val="et"/>
        </w:rPr>
        <w:t>6</w:t>
      </w:r>
      <w:r w:rsidR="003F75A1" w:rsidRPr="00423B84">
        <w:rPr>
          <w:rFonts w:ascii="Times New Roman" w:hAnsi="Times New Roman" w:cs="Times New Roman"/>
          <w:b/>
          <w:sz w:val="24"/>
          <w:szCs w:val="24"/>
          <w:lang w:val="et"/>
        </w:rPr>
        <w:t>)</w:t>
      </w:r>
      <w:r w:rsidR="003F75A1" w:rsidRPr="00423B84">
        <w:rPr>
          <w:rFonts w:ascii="Times New Roman" w:hAnsi="Times New Roman" w:cs="Times New Roman"/>
          <w:sz w:val="24"/>
          <w:szCs w:val="24"/>
          <w:lang w:val="et"/>
        </w:rPr>
        <w:t xml:space="preserve"> </w:t>
      </w:r>
      <w:bookmarkStart w:id="10" w:name="_Hlk176359440"/>
      <w:r w:rsidR="003F75A1" w:rsidRPr="00423B84">
        <w:rPr>
          <w:rFonts w:ascii="Times New Roman" w:hAnsi="Times New Roman" w:cs="Times New Roman"/>
          <w:sz w:val="24"/>
          <w:szCs w:val="24"/>
          <w:lang w:val="et"/>
        </w:rPr>
        <w:t xml:space="preserve">paragrahvi 56 </w:t>
      </w:r>
      <w:r w:rsidR="000D70FE">
        <w:rPr>
          <w:rFonts w:ascii="Times New Roman" w:hAnsi="Times New Roman" w:cs="Times New Roman"/>
          <w:sz w:val="24"/>
          <w:szCs w:val="24"/>
          <w:lang w:val="et"/>
        </w:rPr>
        <w:t>täiendatakse lõi</w:t>
      </w:r>
      <w:r w:rsidR="00BF5456">
        <w:rPr>
          <w:rFonts w:ascii="Times New Roman" w:hAnsi="Times New Roman" w:cs="Times New Roman"/>
          <w:sz w:val="24"/>
          <w:szCs w:val="24"/>
          <w:lang w:val="et"/>
        </w:rPr>
        <w:t>gete</w:t>
      </w:r>
      <w:r w:rsidR="000D70FE">
        <w:rPr>
          <w:rFonts w:ascii="Times New Roman" w:hAnsi="Times New Roman" w:cs="Times New Roman"/>
          <w:sz w:val="24"/>
          <w:szCs w:val="24"/>
          <w:lang w:val="et"/>
        </w:rPr>
        <w:t>ga</w:t>
      </w:r>
      <w:r w:rsidR="003F75A1" w:rsidRPr="00423B84">
        <w:rPr>
          <w:rFonts w:ascii="Times New Roman" w:hAnsi="Times New Roman" w:cs="Times New Roman"/>
          <w:sz w:val="24"/>
          <w:szCs w:val="24"/>
          <w:lang w:val="et"/>
        </w:rPr>
        <w:t xml:space="preserve"> 2</w:t>
      </w:r>
      <w:r w:rsidR="000D70FE">
        <w:rPr>
          <w:rFonts w:ascii="Times New Roman" w:hAnsi="Times New Roman" w:cs="Times New Roman"/>
          <w:sz w:val="24"/>
          <w:szCs w:val="24"/>
          <w:vertAlign w:val="superscript"/>
          <w:lang w:val="et"/>
        </w:rPr>
        <w:t>2</w:t>
      </w:r>
      <w:r w:rsidR="00B12867" w:rsidRPr="00423B84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bookmarkEnd w:id="10"/>
      <w:r w:rsidR="00BF5456">
        <w:rPr>
          <w:rStyle w:val="cf01"/>
          <w:rFonts w:ascii="Times New Roman" w:hAnsi="Times New Roman" w:cs="Times New Roman"/>
          <w:sz w:val="24"/>
          <w:szCs w:val="24"/>
        </w:rPr>
        <w:t>ja 2</w:t>
      </w:r>
      <w:r w:rsidR="00BF5456">
        <w:rPr>
          <w:rStyle w:val="cf01"/>
          <w:rFonts w:ascii="Times New Roman" w:hAnsi="Times New Roman" w:cs="Times New Roman"/>
          <w:sz w:val="24"/>
          <w:szCs w:val="24"/>
          <w:vertAlign w:val="superscript"/>
        </w:rPr>
        <w:t>3</w:t>
      </w:r>
      <w:r w:rsidR="00BF5456">
        <w:rPr>
          <w:rStyle w:val="cf01"/>
          <w:rFonts w:ascii="Times New Roman" w:hAnsi="Times New Roman" w:cs="Times New Roman"/>
          <w:sz w:val="24"/>
          <w:szCs w:val="24"/>
        </w:rPr>
        <w:t xml:space="preserve"> järgmises sõnastus</w:t>
      </w:r>
      <w:del w:id="11" w:author="Aili Sandre" w:date="2024-09-18T14:11:00Z">
        <w:r w:rsidR="00BF5456" w:rsidDel="00C41141">
          <w:rPr>
            <w:rStyle w:val="cf01"/>
            <w:rFonts w:ascii="Times New Roman" w:hAnsi="Times New Roman" w:cs="Times New Roman"/>
            <w:sz w:val="24"/>
            <w:szCs w:val="24"/>
          </w:rPr>
          <w:delText>t</w:delText>
        </w:r>
      </w:del>
      <w:r w:rsidR="00BF5456">
        <w:rPr>
          <w:rStyle w:val="cf01"/>
          <w:rFonts w:ascii="Times New Roman" w:hAnsi="Times New Roman" w:cs="Times New Roman"/>
          <w:sz w:val="24"/>
          <w:szCs w:val="24"/>
        </w:rPr>
        <w:t>es</w:t>
      </w:r>
      <w:r w:rsidR="00B12867" w:rsidRPr="00423B84">
        <w:rPr>
          <w:rStyle w:val="cf01"/>
          <w:rFonts w:ascii="Times New Roman" w:hAnsi="Times New Roman" w:cs="Times New Roman"/>
          <w:sz w:val="24"/>
          <w:szCs w:val="24"/>
        </w:rPr>
        <w:t>:</w:t>
      </w:r>
      <w:r w:rsidR="00B12867" w:rsidRPr="00423B84">
        <w:rPr>
          <w:rFonts w:ascii="Times New Roman" w:hAnsi="Times New Roman" w:cs="Times New Roman"/>
          <w:sz w:val="24"/>
          <w:szCs w:val="24"/>
          <w:lang w:val="et"/>
        </w:rPr>
        <w:t xml:space="preserve"> </w:t>
      </w:r>
    </w:p>
    <w:p w14:paraId="71D62AD9" w14:textId="27D50403" w:rsidR="00937FD3" w:rsidRDefault="00166BE0" w:rsidP="000124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76386156"/>
      <w:r>
        <w:rPr>
          <w:rFonts w:ascii="Times New Roman" w:hAnsi="Times New Roman" w:cs="Times New Roman"/>
          <w:sz w:val="24"/>
          <w:szCs w:val="24"/>
        </w:rPr>
        <w:t>„</w:t>
      </w:r>
      <w:r w:rsidRPr="00851E7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51E7A">
        <w:rPr>
          <w:rFonts w:ascii="Times New Roman" w:hAnsi="Times New Roman" w:cs="Times New Roman"/>
          <w:sz w:val="24"/>
          <w:szCs w:val="24"/>
        </w:rPr>
        <w:t>) Ministril on õigus muuta</w:t>
      </w:r>
      <w:r>
        <w:rPr>
          <w:rFonts w:ascii="Times New Roman" w:hAnsi="Times New Roman" w:cs="Times New Roman"/>
          <w:sz w:val="24"/>
          <w:szCs w:val="24"/>
        </w:rPr>
        <w:t xml:space="preserve"> riigieelarvega kindlaks määratud ministeeriumi valitsemisala tulemusvaldkonna programmi tegevuse pi</w:t>
      </w:r>
      <w:r w:rsidRPr="00851E7A">
        <w:rPr>
          <w:rFonts w:ascii="Times New Roman" w:hAnsi="Times New Roman" w:cs="Times New Roman"/>
          <w:sz w:val="24"/>
          <w:szCs w:val="24"/>
        </w:rPr>
        <w:t>irmääraga vahendite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7C8F">
        <w:rPr>
          <w:rFonts w:ascii="Times New Roman" w:hAnsi="Times New Roman" w:cs="Times New Roman"/>
          <w:sz w:val="24"/>
          <w:szCs w:val="24"/>
        </w:rPr>
        <w:t>§ 26 lõike 5</w:t>
      </w:r>
      <w:r w:rsidRPr="00D97C8F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793BAE" w:rsidRPr="00D97C8F">
        <w:rPr>
          <w:rFonts w:ascii="Times New Roman" w:hAnsi="Times New Roman" w:cs="Times New Roman"/>
          <w:sz w:val="24"/>
          <w:szCs w:val="24"/>
        </w:rPr>
        <w:t>kohas</w:t>
      </w:r>
      <w:ins w:id="13" w:author="Aili Sandre" w:date="2024-09-18T14:39:00Z">
        <w:r w:rsidR="00BB7806">
          <w:rPr>
            <w:rFonts w:ascii="Times New Roman" w:hAnsi="Times New Roman" w:cs="Times New Roman"/>
            <w:sz w:val="24"/>
            <w:szCs w:val="24"/>
          </w:rPr>
          <w:t>t</w:t>
        </w:r>
      </w:ins>
      <w:del w:id="14" w:author="Aili Sandre" w:date="2024-09-18T14:39:00Z">
        <w:r w:rsidR="00793BAE" w:rsidRPr="00D97C8F" w:rsidDel="00BB7806">
          <w:rPr>
            <w:rFonts w:ascii="Times New Roman" w:hAnsi="Times New Roman" w:cs="Times New Roman"/>
            <w:sz w:val="24"/>
            <w:szCs w:val="24"/>
          </w:rPr>
          <w:delText xml:space="preserve">elt </w:delText>
        </w:r>
        <w:r w:rsidRPr="00D97C8F" w:rsidDel="00BB7806">
          <w:rPr>
            <w:rFonts w:ascii="Times New Roman" w:hAnsi="Times New Roman" w:cs="Times New Roman"/>
            <w:sz w:val="24"/>
            <w:szCs w:val="24"/>
          </w:rPr>
          <w:delText xml:space="preserve">esitatud </w:delText>
        </w:r>
      </w:del>
      <w:ins w:id="15" w:author="Aili Sandre" w:date="2024-09-18T14:39:00Z">
        <w:r w:rsidR="00BB780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D97C8F">
        <w:rPr>
          <w:rFonts w:ascii="Times New Roman" w:hAnsi="Times New Roman" w:cs="Times New Roman"/>
          <w:sz w:val="24"/>
          <w:szCs w:val="24"/>
        </w:rPr>
        <w:t xml:space="preserve">täiendavat liigendust </w:t>
      </w:r>
      <w:ins w:id="16" w:author="Aili Sandre" w:date="2024-09-18T14:53:00Z">
        <w:r w:rsidR="009C1A23">
          <w:rPr>
            <w:rFonts w:ascii="Times New Roman" w:hAnsi="Times New Roman" w:cs="Times New Roman"/>
            <w:sz w:val="24"/>
            <w:szCs w:val="24"/>
          </w:rPr>
          <w:t>kulude</w:t>
        </w:r>
      </w:ins>
      <w:del w:id="17" w:author="Aili Sandre" w:date="2024-09-18T14:53:00Z">
        <w:r w:rsidR="00012464" w:rsidRPr="00D97C8F" w:rsidDel="009C1A23">
          <w:rPr>
            <w:rFonts w:ascii="Times New Roman" w:hAnsi="Times New Roman" w:cs="Times New Roman"/>
            <w:sz w:val="24"/>
            <w:szCs w:val="24"/>
          </w:rPr>
          <w:delText>nende</w:delText>
        </w:r>
      </w:del>
      <w:r w:rsidRPr="00D97C8F">
        <w:rPr>
          <w:rFonts w:ascii="Times New Roman" w:hAnsi="Times New Roman" w:cs="Times New Roman"/>
          <w:sz w:val="24"/>
          <w:szCs w:val="24"/>
        </w:rPr>
        <w:t xml:space="preserve"> kogumahtu muutmata</w:t>
      </w:r>
      <w:r w:rsidR="00A6194E" w:rsidRPr="00D97C8F">
        <w:rPr>
          <w:rFonts w:ascii="Times New Roman" w:hAnsi="Times New Roman" w:cs="Times New Roman"/>
          <w:sz w:val="24"/>
          <w:szCs w:val="24"/>
        </w:rPr>
        <w:t>.</w:t>
      </w:r>
    </w:p>
    <w:p w14:paraId="4674F660" w14:textId="77777777" w:rsidR="00375EB6" w:rsidRDefault="00375EB6" w:rsidP="000124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2"/>
    <w:p w14:paraId="3A6ED7E6" w14:textId="00949E21" w:rsidR="00166BE0" w:rsidRDefault="00166BE0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E7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51E7A">
        <w:rPr>
          <w:rFonts w:ascii="Times New Roman" w:hAnsi="Times New Roman" w:cs="Times New Roman"/>
          <w:sz w:val="24"/>
          <w:szCs w:val="24"/>
        </w:rPr>
        <w:t>) Põhiseadusliku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851E7A">
        <w:rPr>
          <w:rFonts w:ascii="Times New Roman" w:hAnsi="Times New Roman" w:cs="Times New Roman"/>
          <w:sz w:val="24"/>
          <w:szCs w:val="24"/>
        </w:rPr>
        <w:t xml:space="preserve"> institutsiooni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851E7A">
        <w:rPr>
          <w:rFonts w:ascii="Times New Roman" w:hAnsi="Times New Roman" w:cs="Times New Roman"/>
          <w:sz w:val="24"/>
          <w:szCs w:val="24"/>
        </w:rPr>
        <w:t xml:space="preserve"> on õigus muuta</w:t>
      </w:r>
      <w:r>
        <w:rPr>
          <w:rFonts w:ascii="Times New Roman" w:hAnsi="Times New Roman" w:cs="Times New Roman"/>
          <w:sz w:val="24"/>
          <w:szCs w:val="24"/>
        </w:rPr>
        <w:t xml:space="preserve"> riigieelarvega kindlaks määratud piirmääraga </w:t>
      </w:r>
      <w:r w:rsidRPr="00D97C8F">
        <w:rPr>
          <w:rFonts w:ascii="Times New Roman" w:hAnsi="Times New Roman" w:cs="Times New Roman"/>
          <w:sz w:val="24"/>
          <w:szCs w:val="24"/>
        </w:rPr>
        <w:t xml:space="preserve">vahendite </w:t>
      </w:r>
      <w:r w:rsidRPr="009C1A23">
        <w:rPr>
          <w:rFonts w:ascii="Times New Roman" w:hAnsi="Times New Roman" w:cs="Times New Roman"/>
          <w:sz w:val="24"/>
          <w:szCs w:val="24"/>
        </w:rPr>
        <w:t>§ 26 lõike 5</w:t>
      </w:r>
      <w:r w:rsidRPr="009C1A2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del w:id="18" w:author="Aili Sandre" w:date="2024-09-18T14:21:00Z">
        <w:r w:rsidRPr="009C1A23" w:rsidDel="00D97C8F">
          <w:rPr>
            <w:rFonts w:ascii="Times New Roman" w:hAnsi="Times New Roman" w:cs="Times New Roman"/>
            <w:sz w:val="24"/>
            <w:szCs w:val="24"/>
            <w:vertAlign w:val="superscript"/>
          </w:rPr>
          <w:delText xml:space="preserve"> </w:delText>
        </w:r>
      </w:del>
      <w:r w:rsidRPr="009C1A23">
        <w:rPr>
          <w:rFonts w:ascii="Times New Roman" w:hAnsi="Times New Roman" w:cs="Times New Roman"/>
          <w:sz w:val="24"/>
          <w:szCs w:val="24"/>
        </w:rPr>
        <w:t xml:space="preserve"> </w:t>
      </w:r>
      <w:ins w:id="19" w:author="Aili Sandre" w:date="2024-09-18T14:41:00Z">
        <w:r w:rsidR="00BB7806" w:rsidRPr="009C1A23">
          <w:rPr>
            <w:rFonts w:ascii="Times New Roman" w:hAnsi="Times New Roman" w:cs="Times New Roman"/>
            <w:sz w:val="24"/>
            <w:szCs w:val="24"/>
            <w:rPrChange w:id="20" w:author="Aili Sandre" w:date="2024-09-18T14:49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t>kohast</w:t>
        </w:r>
      </w:ins>
      <w:ins w:id="21" w:author="Aili Sandre" w:date="2024-09-18T14:49:00Z">
        <w:r w:rsidR="00343123" w:rsidRPr="009C1A23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22" w:author="Aili Sandre" w:date="2024-09-18T14:35:00Z">
        <w:r w:rsidR="00793BAE" w:rsidRPr="009C1A23" w:rsidDel="00032FFC">
          <w:rPr>
            <w:rFonts w:ascii="Times New Roman" w:hAnsi="Times New Roman" w:cs="Times New Roman"/>
            <w:sz w:val="24"/>
            <w:szCs w:val="24"/>
          </w:rPr>
          <w:delText xml:space="preserve">kohaselt </w:delText>
        </w:r>
      </w:del>
      <w:del w:id="23" w:author="Aili Sandre" w:date="2024-09-18T14:42:00Z">
        <w:r w:rsidRPr="009C1A23" w:rsidDel="00BB7806">
          <w:rPr>
            <w:rFonts w:ascii="Times New Roman" w:hAnsi="Times New Roman" w:cs="Times New Roman"/>
            <w:sz w:val="24"/>
            <w:szCs w:val="24"/>
          </w:rPr>
          <w:delText xml:space="preserve">esitatud </w:delText>
        </w:r>
      </w:del>
      <w:del w:id="24" w:author="Aili Sandre" w:date="2024-09-18T14:35:00Z">
        <w:r w:rsidRPr="009C1A23" w:rsidDel="00032FFC">
          <w:rPr>
            <w:rFonts w:ascii="Times New Roman" w:hAnsi="Times New Roman" w:cs="Times New Roman"/>
            <w:sz w:val="24"/>
            <w:szCs w:val="24"/>
          </w:rPr>
          <w:delText xml:space="preserve">täiendavat </w:delText>
        </w:r>
      </w:del>
      <w:del w:id="25" w:author="Aili Sandre" w:date="2024-09-18T14:37:00Z">
        <w:r w:rsidRPr="009C1A23" w:rsidDel="00032FFC">
          <w:rPr>
            <w:rFonts w:ascii="Times New Roman" w:hAnsi="Times New Roman" w:cs="Times New Roman"/>
            <w:sz w:val="24"/>
            <w:szCs w:val="24"/>
          </w:rPr>
          <w:delText xml:space="preserve">kulude </w:delText>
        </w:r>
      </w:del>
      <w:ins w:id="26" w:author="Aili Sandre" w:date="2024-09-18T14:35:00Z">
        <w:r w:rsidR="00032FFC" w:rsidRPr="009C1A23">
          <w:rPr>
            <w:rFonts w:ascii="Times New Roman" w:hAnsi="Times New Roman" w:cs="Times New Roman"/>
            <w:sz w:val="24"/>
            <w:szCs w:val="24"/>
            <w:rPrChange w:id="27" w:author="Aili Sandre" w:date="2024-09-18T14:49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t xml:space="preserve">täiendavat </w:t>
        </w:r>
      </w:ins>
      <w:r w:rsidRPr="009C1A23">
        <w:rPr>
          <w:rFonts w:ascii="Times New Roman" w:hAnsi="Times New Roman" w:cs="Times New Roman"/>
          <w:sz w:val="24"/>
          <w:szCs w:val="24"/>
        </w:rPr>
        <w:t xml:space="preserve">liigendust </w:t>
      </w:r>
      <w:ins w:id="28" w:author="Aili Sandre" w:date="2024-09-18T14:53:00Z">
        <w:r w:rsidR="009C1A23">
          <w:rPr>
            <w:rFonts w:ascii="Times New Roman" w:hAnsi="Times New Roman" w:cs="Times New Roman"/>
            <w:sz w:val="24"/>
            <w:szCs w:val="24"/>
          </w:rPr>
          <w:t>kulude</w:t>
        </w:r>
      </w:ins>
      <w:del w:id="29" w:author="Aili Sandre" w:date="2024-09-18T14:53:00Z">
        <w:r w:rsidR="00012464" w:rsidRPr="009C1A23" w:rsidDel="009C1A23">
          <w:rPr>
            <w:rFonts w:ascii="Times New Roman" w:hAnsi="Times New Roman" w:cs="Times New Roman"/>
            <w:sz w:val="24"/>
            <w:szCs w:val="24"/>
          </w:rPr>
          <w:delText>nende</w:delText>
        </w:r>
      </w:del>
      <w:r w:rsidR="00012464" w:rsidRPr="009C1A23">
        <w:rPr>
          <w:rFonts w:ascii="Times New Roman" w:hAnsi="Times New Roman" w:cs="Times New Roman"/>
          <w:sz w:val="24"/>
          <w:szCs w:val="24"/>
        </w:rPr>
        <w:t xml:space="preserve"> </w:t>
      </w:r>
      <w:r w:rsidRPr="009C1A23">
        <w:rPr>
          <w:rFonts w:ascii="Times New Roman" w:hAnsi="Times New Roman" w:cs="Times New Roman"/>
          <w:sz w:val="24"/>
          <w:szCs w:val="24"/>
        </w:rPr>
        <w:t>kogumahtu muutmata.“;</w:t>
      </w:r>
    </w:p>
    <w:p w14:paraId="2DBF6227" w14:textId="77777777" w:rsidR="00C8029C" w:rsidRDefault="00C8029C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84A44" w14:textId="17A81220" w:rsidR="00C8029C" w:rsidRDefault="00C8029C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464">
        <w:rPr>
          <w:rFonts w:ascii="Times New Roman" w:hAnsi="Times New Roman" w:cs="Times New Roman"/>
          <w:b/>
          <w:bCs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seadust täiendatakse §-ga 81⁵ järgmises sõnastuses:</w:t>
      </w:r>
    </w:p>
    <w:p w14:paraId="4A9CCB5A" w14:textId="51285BFA" w:rsidR="00C8029C" w:rsidRPr="00C8029C" w:rsidRDefault="00C8029C" w:rsidP="00C8029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commentRangeStart w:id="30"/>
      <w:r w:rsidRPr="00F776A5">
        <w:rPr>
          <w:rFonts w:ascii="Times New Roman" w:hAnsi="Times New Roman" w:cs="Times New Roman"/>
          <w:sz w:val="24"/>
          <w:szCs w:val="24"/>
        </w:rPr>
        <w:t>„</w:t>
      </w:r>
      <w:r w:rsidRPr="00C8029C">
        <w:rPr>
          <w:rFonts w:ascii="Times New Roman" w:hAnsi="Times New Roman" w:cs="Times New Roman"/>
          <w:b/>
          <w:bCs/>
          <w:sz w:val="24"/>
          <w:szCs w:val="24"/>
        </w:rPr>
        <w:t>§ 81</w:t>
      </w:r>
      <w:r w:rsidRPr="0068347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⁵</w:t>
      </w:r>
      <w:r w:rsidRPr="00683475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C8029C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8029C">
        <w:rPr>
          <w:rFonts w:ascii="Times New Roman" w:hAnsi="Times New Roman" w:cs="Times New Roman"/>
          <w:b/>
          <w:bCs/>
          <w:sz w:val="24"/>
          <w:szCs w:val="24"/>
        </w:rPr>
        <w:t>. aasta riigieelarvega seotud erisused</w:t>
      </w:r>
      <w:commentRangeEnd w:id="30"/>
      <w:r w:rsidR="00C85247">
        <w:rPr>
          <w:rStyle w:val="Kommentaariviide"/>
        </w:rPr>
        <w:commentReference w:id="30"/>
      </w:r>
    </w:p>
    <w:p w14:paraId="7C320DF7" w14:textId="267A56A5" w:rsidR="00C8029C" w:rsidRPr="00C8029C" w:rsidRDefault="00C8029C" w:rsidP="00C80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29C">
        <w:rPr>
          <w:rFonts w:ascii="Times New Roman" w:hAnsi="Times New Roman" w:cs="Times New Roman"/>
          <w:sz w:val="24"/>
          <w:szCs w:val="24"/>
        </w:rPr>
        <w:lastRenderedPageBreak/>
        <w:t>Käesoleva seaduse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8029C">
        <w:rPr>
          <w:rFonts w:ascii="Times New Roman" w:hAnsi="Times New Roman" w:cs="Times New Roman"/>
          <w:sz w:val="24"/>
          <w:szCs w:val="24"/>
        </w:rPr>
        <w:t>. aasta 1. detsembril jõustunud redaktsiooni § 26 lõikeid 5</w:t>
      </w:r>
      <w:r w:rsidR="00F776A5">
        <w:rPr>
          <w:rFonts w:ascii="Times New Roman" w:hAnsi="Times New Roman" w:cs="Times New Roman"/>
          <w:sz w:val="24"/>
          <w:szCs w:val="24"/>
        </w:rPr>
        <w:t>¹, 5²</w:t>
      </w:r>
      <w:r w:rsidRPr="00C8029C">
        <w:rPr>
          <w:rFonts w:ascii="Times New Roman" w:hAnsi="Times New Roman" w:cs="Times New Roman"/>
          <w:sz w:val="24"/>
          <w:szCs w:val="24"/>
        </w:rPr>
        <w:t xml:space="preserve"> </w:t>
      </w:r>
      <w:r w:rsidR="00F776A5">
        <w:rPr>
          <w:rFonts w:ascii="Times New Roman" w:hAnsi="Times New Roman" w:cs="Times New Roman"/>
          <w:sz w:val="24"/>
          <w:szCs w:val="24"/>
        </w:rPr>
        <w:t xml:space="preserve">ja 8 </w:t>
      </w:r>
      <w:r w:rsidRPr="00C8029C">
        <w:rPr>
          <w:rFonts w:ascii="Times New Roman" w:hAnsi="Times New Roman" w:cs="Times New Roman"/>
          <w:sz w:val="24"/>
          <w:szCs w:val="24"/>
        </w:rPr>
        <w:t>kohaldatakse esmakordselt 202</w:t>
      </w:r>
      <w:r w:rsidR="00F776A5">
        <w:rPr>
          <w:rFonts w:ascii="Times New Roman" w:hAnsi="Times New Roman" w:cs="Times New Roman"/>
          <w:sz w:val="24"/>
          <w:szCs w:val="24"/>
        </w:rPr>
        <w:t>5</w:t>
      </w:r>
      <w:r w:rsidRPr="00C8029C">
        <w:rPr>
          <w:rFonts w:ascii="Times New Roman" w:hAnsi="Times New Roman" w:cs="Times New Roman"/>
          <w:sz w:val="24"/>
          <w:szCs w:val="24"/>
        </w:rPr>
        <w:t>. aasta riigieelarve liigendamisele.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03C589CC" w14:textId="274EA781" w:rsidR="00C8029C" w:rsidRDefault="00C8029C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9FE12" w14:textId="63240441" w:rsidR="00793BAE" w:rsidRPr="00012464" w:rsidRDefault="00F776A5" w:rsidP="00793B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2464">
        <w:rPr>
          <w:rFonts w:ascii="Times New Roman" w:hAnsi="Times New Roman" w:cs="Times New Roman"/>
          <w:b/>
          <w:bCs/>
          <w:sz w:val="24"/>
          <w:szCs w:val="24"/>
        </w:rPr>
        <w:t>§ 2. Seaduse jõustumine</w:t>
      </w:r>
    </w:p>
    <w:p w14:paraId="41D3D76F" w14:textId="77777777" w:rsidR="00F776A5" w:rsidRDefault="00F776A5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C8489" w14:textId="0B1CD745" w:rsidR="00F776A5" w:rsidRDefault="00F776A5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 seadus jõustub 2024. aasta 1. detsembril.</w:t>
      </w:r>
    </w:p>
    <w:p w14:paraId="28237086" w14:textId="77777777" w:rsidR="00F776A5" w:rsidRDefault="00F776A5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B7D41E" w14:textId="77777777" w:rsidR="00F776A5" w:rsidRPr="00851E7A" w:rsidRDefault="00F776A5" w:rsidP="000124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CB616" w14:textId="10F5F94B" w:rsidR="005773C6" w:rsidRDefault="00F776A5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>
        <w:rPr>
          <w:rFonts w:ascii="Times New Roman" w:hAnsi="Times New Roman" w:cs="Times New Roman"/>
          <w:sz w:val="24"/>
          <w:szCs w:val="24"/>
          <w:lang w:val="et"/>
        </w:rPr>
        <w:t xml:space="preserve">Lauri </w:t>
      </w:r>
      <w:proofErr w:type="spellStart"/>
      <w:r>
        <w:rPr>
          <w:rFonts w:ascii="Times New Roman" w:hAnsi="Times New Roman" w:cs="Times New Roman"/>
          <w:sz w:val="24"/>
          <w:szCs w:val="24"/>
          <w:lang w:val="et"/>
        </w:rPr>
        <w:t>Hussar</w:t>
      </w:r>
      <w:proofErr w:type="spellEnd"/>
    </w:p>
    <w:p w14:paraId="5C115A3F" w14:textId="7B375CA6" w:rsidR="00F776A5" w:rsidRDefault="00F776A5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>
        <w:rPr>
          <w:rFonts w:ascii="Times New Roman" w:hAnsi="Times New Roman" w:cs="Times New Roman"/>
          <w:sz w:val="24"/>
          <w:szCs w:val="24"/>
          <w:lang w:val="et"/>
        </w:rPr>
        <w:t>Riigikogu esimees</w:t>
      </w:r>
    </w:p>
    <w:p w14:paraId="4212BE2A" w14:textId="77777777" w:rsidR="00F776A5" w:rsidRDefault="00F776A5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</w:p>
    <w:p w14:paraId="5F9083AA" w14:textId="0065E468" w:rsidR="00F776A5" w:rsidRDefault="00F776A5" w:rsidP="00793BA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>
        <w:rPr>
          <w:rFonts w:ascii="Times New Roman" w:hAnsi="Times New Roman" w:cs="Times New Roman"/>
          <w:sz w:val="24"/>
          <w:szCs w:val="24"/>
          <w:lang w:val="et"/>
        </w:rPr>
        <w:t>Tallinn</w:t>
      </w:r>
      <w:r>
        <w:rPr>
          <w:rFonts w:ascii="Times New Roman" w:hAnsi="Times New Roman" w:cs="Times New Roman"/>
          <w:sz w:val="24"/>
          <w:szCs w:val="24"/>
          <w:lang w:val="et"/>
        </w:rPr>
        <w:tab/>
      </w:r>
      <w:r>
        <w:rPr>
          <w:rFonts w:ascii="Times New Roman" w:hAnsi="Times New Roman" w:cs="Times New Roman"/>
          <w:sz w:val="24"/>
          <w:szCs w:val="24"/>
          <w:lang w:val="et"/>
        </w:rPr>
        <w:tab/>
      </w:r>
      <w:r>
        <w:rPr>
          <w:rFonts w:ascii="Times New Roman" w:hAnsi="Times New Roman" w:cs="Times New Roman"/>
          <w:sz w:val="24"/>
          <w:szCs w:val="24"/>
          <w:lang w:val="et"/>
        </w:rPr>
        <w:tab/>
        <w:t>2024</w:t>
      </w:r>
    </w:p>
    <w:p w14:paraId="56C61C8C" w14:textId="2E9EC990" w:rsidR="00F776A5" w:rsidRDefault="00F776A5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>
        <w:rPr>
          <w:rFonts w:ascii="Times New Roman" w:hAnsi="Times New Roman" w:cs="Times New Roman"/>
          <w:sz w:val="24"/>
          <w:szCs w:val="24"/>
          <w:lang w:val="et"/>
        </w:rPr>
        <w:t>Algatab Vabariigi Valitsus</w:t>
      </w:r>
      <w:r>
        <w:rPr>
          <w:rFonts w:ascii="Times New Roman" w:hAnsi="Times New Roman" w:cs="Times New Roman"/>
          <w:sz w:val="24"/>
          <w:szCs w:val="24"/>
          <w:lang w:val="et"/>
        </w:rPr>
        <w:tab/>
      </w:r>
      <w:r>
        <w:rPr>
          <w:rFonts w:ascii="Times New Roman" w:hAnsi="Times New Roman" w:cs="Times New Roman"/>
          <w:sz w:val="24"/>
          <w:szCs w:val="24"/>
          <w:lang w:val="et"/>
        </w:rPr>
        <w:tab/>
        <w:t>2024</w:t>
      </w:r>
    </w:p>
    <w:p w14:paraId="412701C4" w14:textId="77777777" w:rsidR="00F776A5" w:rsidRDefault="00F776A5" w:rsidP="0079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</w:p>
    <w:p w14:paraId="6E56A7AB" w14:textId="2772EF85" w:rsidR="00F776A5" w:rsidRPr="005773C6" w:rsidRDefault="00F776A5" w:rsidP="000124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>
        <w:rPr>
          <w:rFonts w:ascii="Times New Roman" w:hAnsi="Times New Roman" w:cs="Times New Roman"/>
          <w:sz w:val="24"/>
          <w:szCs w:val="24"/>
          <w:lang w:val="et"/>
        </w:rPr>
        <w:t>(allkirjastatud digitaalselt)</w:t>
      </w:r>
    </w:p>
    <w:sectPr w:rsidR="00F776A5" w:rsidRPr="005773C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kus Ühtigi" w:date="2024-09-18T13:22:00Z" w:initials="MÜ">
    <w:p w14:paraId="330E48D2" w14:textId="77777777" w:rsidR="00B67BEF" w:rsidRDefault="00B67BEF" w:rsidP="00B67BEF">
      <w:pPr>
        <w:pStyle w:val="Kommentaaritekst"/>
      </w:pPr>
      <w:r>
        <w:rPr>
          <w:rStyle w:val="Kommentaariviide"/>
        </w:rPr>
        <w:annotationRef/>
      </w:r>
      <w:r>
        <w:t>Riigikogu juhatuse 2014. aasta 10. aprilli otsusega nr 70 kehtestatud eelnõu ja seletuskirja vormistamise juhendi kohaselt (lk 2) peaksid veerised olema vasakul 3 cm ning ülal, all, paremal 2 cm. Pärast põhiteksti lõppu peaks olema kolm tühja rida, mitte kaks, vt sama juhend lk 3.</w:t>
      </w:r>
    </w:p>
  </w:comment>
  <w:comment w:id="2" w:author="Aili Sandre" w:date="2024-09-18T14:10:00Z" w:initials="AS">
    <w:p w14:paraId="4084F898" w14:textId="77777777" w:rsidR="00C41141" w:rsidRDefault="00C41141" w:rsidP="00C41141">
      <w:pPr>
        <w:pStyle w:val="Kommentaaritekst"/>
      </w:pPr>
      <w:r>
        <w:rPr>
          <w:rStyle w:val="Kommentaariviide"/>
        </w:rPr>
        <w:annotationRef/>
      </w:r>
      <w:r>
        <w:t>Automaatset nummerdust ei kasutata.</w:t>
      </w:r>
    </w:p>
  </w:comment>
  <w:comment w:id="30" w:author="Markus Ühtigi" w:date="2024-09-19T09:28:00Z" w:initials="MÜ">
    <w:p w14:paraId="6AD67797" w14:textId="77777777" w:rsidR="009E5DD0" w:rsidRDefault="00C85247" w:rsidP="009E5DD0">
      <w:pPr>
        <w:pStyle w:val="Kommentaaritekst"/>
      </w:pPr>
      <w:r>
        <w:rPr>
          <w:rStyle w:val="Kommentaariviide"/>
        </w:rPr>
        <w:annotationRef/>
      </w:r>
      <w:r w:rsidR="009E5DD0">
        <w:t xml:space="preserve">Tegemist RES-iga vastuoluga? Redaktsiooni jõustumise hetkeks peaks olema riigieelarve eelnõu koos (vt RES § 38 lg 1). Jõustumisega nähakse ette uus liigendus 2025. aasta riigieelarvele, kuid seda hetkel, millal see peaks juba koos ja esitatud olema (jõustumine 1. detsember).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30E48D2" w15:done="0"/>
  <w15:commentEx w15:paraId="4084F898" w15:done="0"/>
  <w15:commentEx w15:paraId="6AD677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955283" w16cex:dateUtc="2024-09-18T10:22:00Z"/>
  <w16cex:commentExtensible w16cex:durableId="2A955DC8" w16cex:dateUtc="2024-09-18T11:10:00Z"/>
  <w16cex:commentExtensible w16cex:durableId="2A966D45" w16cex:dateUtc="2024-09-19T0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0E48D2" w16cid:durableId="2A955283"/>
  <w16cid:commentId w16cid:paraId="4084F898" w16cid:durableId="2A955DC8"/>
  <w16cid:commentId w16cid:paraId="6AD67797" w16cid:durableId="2A966D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06E7E" w14:textId="77777777" w:rsidR="00BC753B" w:rsidRDefault="00BC753B" w:rsidP="00F776A5">
      <w:pPr>
        <w:spacing w:after="0" w:line="240" w:lineRule="auto"/>
      </w:pPr>
      <w:r>
        <w:separator/>
      </w:r>
    </w:p>
  </w:endnote>
  <w:endnote w:type="continuationSeparator" w:id="0">
    <w:p w14:paraId="3671BE8A" w14:textId="77777777" w:rsidR="00BC753B" w:rsidRDefault="00BC753B" w:rsidP="00F7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7280247"/>
      <w:docPartObj>
        <w:docPartGallery w:val="Page Numbers (Bottom of Page)"/>
        <w:docPartUnique/>
      </w:docPartObj>
    </w:sdtPr>
    <w:sdtEndPr/>
    <w:sdtContent>
      <w:p w14:paraId="59506D05" w14:textId="6F8D073B" w:rsidR="00F776A5" w:rsidRDefault="00F776A5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C8A89E" w14:textId="77777777" w:rsidR="00F776A5" w:rsidRDefault="00F776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EC53F" w14:textId="77777777" w:rsidR="00BC753B" w:rsidRDefault="00BC753B" w:rsidP="00F776A5">
      <w:pPr>
        <w:spacing w:after="0" w:line="240" w:lineRule="auto"/>
      </w:pPr>
      <w:r>
        <w:separator/>
      </w:r>
    </w:p>
  </w:footnote>
  <w:footnote w:type="continuationSeparator" w:id="0">
    <w:p w14:paraId="3003D997" w14:textId="77777777" w:rsidR="00BC753B" w:rsidRDefault="00BC753B" w:rsidP="00F77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F09"/>
    <w:multiLevelType w:val="hybridMultilevel"/>
    <w:tmpl w:val="31ACEBC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863AC"/>
    <w:multiLevelType w:val="hybridMultilevel"/>
    <w:tmpl w:val="F69EBEB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9D6"/>
    <w:multiLevelType w:val="hybridMultilevel"/>
    <w:tmpl w:val="16CE4814"/>
    <w:lvl w:ilvl="0" w:tplc="04250011">
      <w:start w:val="1"/>
      <w:numFmt w:val="decimal"/>
      <w:lvlText w:val="%1)"/>
      <w:lvlJc w:val="left"/>
      <w:pPr>
        <w:ind w:left="363" w:hanging="360"/>
      </w:pPr>
    </w:lvl>
    <w:lvl w:ilvl="1" w:tplc="04250019" w:tentative="1">
      <w:start w:val="1"/>
      <w:numFmt w:val="lowerLetter"/>
      <w:lvlText w:val="%2."/>
      <w:lvlJc w:val="left"/>
      <w:pPr>
        <w:ind w:left="1083" w:hanging="360"/>
      </w:pPr>
    </w:lvl>
    <w:lvl w:ilvl="2" w:tplc="0425001B" w:tentative="1">
      <w:start w:val="1"/>
      <w:numFmt w:val="lowerRoman"/>
      <w:lvlText w:val="%3."/>
      <w:lvlJc w:val="right"/>
      <w:pPr>
        <w:ind w:left="1803" w:hanging="180"/>
      </w:pPr>
    </w:lvl>
    <w:lvl w:ilvl="3" w:tplc="0425000F" w:tentative="1">
      <w:start w:val="1"/>
      <w:numFmt w:val="decimal"/>
      <w:lvlText w:val="%4."/>
      <w:lvlJc w:val="left"/>
      <w:pPr>
        <w:ind w:left="2523" w:hanging="360"/>
      </w:pPr>
    </w:lvl>
    <w:lvl w:ilvl="4" w:tplc="04250019" w:tentative="1">
      <w:start w:val="1"/>
      <w:numFmt w:val="lowerLetter"/>
      <w:lvlText w:val="%5."/>
      <w:lvlJc w:val="left"/>
      <w:pPr>
        <w:ind w:left="3243" w:hanging="360"/>
      </w:pPr>
    </w:lvl>
    <w:lvl w:ilvl="5" w:tplc="0425001B" w:tentative="1">
      <w:start w:val="1"/>
      <w:numFmt w:val="lowerRoman"/>
      <w:lvlText w:val="%6."/>
      <w:lvlJc w:val="right"/>
      <w:pPr>
        <w:ind w:left="3963" w:hanging="180"/>
      </w:pPr>
    </w:lvl>
    <w:lvl w:ilvl="6" w:tplc="0425000F" w:tentative="1">
      <w:start w:val="1"/>
      <w:numFmt w:val="decimal"/>
      <w:lvlText w:val="%7."/>
      <w:lvlJc w:val="left"/>
      <w:pPr>
        <w:ind w:left="4683" w:hanging="360"/>
      </w:pPr>
    </w:lvl>
    <w:lvl w:ilvl="7" w:tplc="04250019" w:tentative="1">
      <w:start w:val="1"/>
      <w:numFmt w:val="lowerLetter"/>
      <w:lvlText w:val="%8."/>
      <w:lvlJc w:val="left"/>
      <w:pPr>
        <w:ind w:left="5403" w:hanging="360"/>
      </w:pPr>
    </w:lvl>
    <w:lvl w:ilvl="8" w:tplc="042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0850066E"/>
    <w:multiLevelType w:val="hybridMultilevel"/>
    <w:tmpl w:val="8E027F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E003F"/>
    <w:multiLevelType w:val="hybridMultilevel"/>
    <w:tmpl w:val="AA3895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2EDB"/>
    <w:multiLevelType w:val="hybridMultilevel"/>
    <w:tmpl w:val="A65EDB98"/>
    <w:lvl w:ilvl="0" w:tplc="8C9486C4">
      <w:start w:val="1"/>
      <w:numFmt w:val="decimal"/>
      <w:lvlText w:val="(%1)"/>
      <w:lvlJc w:val="left"/>
      <w:pPr>
        <w:ind w:left="4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85" w:hanging="360"/>
      </w:pPr>
    </w:lvl>
    <w:lvl w:ilvl="2" w:tplc="0425001B" w:tentative="1">
      <w:start w:val="1"/>
      <w:numFmt w:val="lowerRoman"/>
      <w:lvlText w:val="%3."/>
      <w:lvlJc w:val="right"/>
      <w:pPr>
        <w:ind w:left="1905" w:hanging="180"/>
      </w:pPr>
    </w:lvl>
    <w:lvl w:ilvl="3" w:tplc="0425000F" w:tentative="1">
      <w:start w:val="1"/>
      <w:numFmt w:val="decimal"/>
      <w:lvlText w:val="%4."/>
      <w:lvlJc w:val="left"/>
      <w:pPr>
        <w:ind w:left="2625" w:hanging="360"/>
      </w:pPr>
    </w:lvl>
    <w:lvl w:ilvl="4" w:tplc="04250019" w:tentative="1">
      <w:start w:val="1"/>
      <w:numFmt w:val="lowerLetter"/>
      <w:lvlText w:val="%5."/>
      <w:lvlJc w:val="left"/>
      <w:pPr>
        <w:ind w:left="3345" w:hanging="360"/>
      </w:pPr>
    </w:lvl>
    <w:lvl w:ilvl="5" w:tplc="0425001B" w:tentative="1">
      <w:start w:val="1"/>
      <w:numFmt w:val="lowerRoman"/>
      <w:lvlText w:val="%6."/>
      <w:lvlJc w:val="right"/>
      <w:pPr>
        <w:ind w:left="4065" w:hanging="180"/>
      </w:pPr>
    </w:lvl>
    <w:lvl w:ilvl="6" w:tplc="0425000F" w:tentative="1">
      <w:start w:val="1"/>
      <w:numFmt w:val="decimal"/>
      <w:lvlText w:val="%7."/>
      <w:lvlJc w:val="left"/>
      <w:pPr>
        <w:ind w:left="4785" w:hanging="360"/>
      </w:pPr>
    </w:lvl>
    <w:lvl w:ilvl="7" w:tplc="04250019" w:tentative="1">
      <w:start w:val="1"/>
      <w:numFmt w:val="lowerLetter"/>
      <w:lvlText w:val="%8."/>
      <w:lvlJc w:val="left"/>
      <w:pPr>
        <w:ind w:left="5505" w:hanging="360"/>
      </w:pPr>
    </w:lvl>
    <w:lvl w:ilvl="8" w:tplc="042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434A3F31"/>
    <w:multiLevelType w:val="hybridMultilevel"/>
    <w:tmpl w:val="D9BE0574"/>
    <w:lvl w:ilvl="0" w:tplc="99AA89B2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307A2D"/>
    <w:multiLevelType w:val="hybridMultilevel"/>
    <w:tmpl w:val="A63E4A66"/>
    <w:lvl w:ilvl="0" w:tplc="82543A3C">
      <w:start w:val="1"/>
      <w:numFmt w:val="decimal"/>
      <w:lvlText w:val="%1)"/>
      <w:lvlJc w:val="left"/>
      <w:pPr>
        <w:ind w:left="1020" w:hanging="360"/>
      </w:pPr>
    </w:lvl>
    <w:lvl w:ilvl="1" w:tplc="591E58F8">
      <w:start w:val="1"/>
      <w:numFmt w:val="decimal"/>
      <w:lvlText w:val="%2)"/>
      <w:lvlJc w:val="left"/>
      <w:pPr>
        <w:ind w:left="1020" w:hanging="360"/>
      </w:pPr>
    </w:lvl>
    <w:lvl w:ilvl="2" w:tplc="A5E6D882">
      <w:start w:val="1"/>
      <w:numFmt w:val="decimal"/>
      <w:lvlText w:val="%3)"/>
      <w:lvlJc w:val="left"/>
      <w:pPr>
        <w:ind w:left="1020" w:hanging="360"/>
      </w:pPr>
    </w:lvl>
    <w:lvl w:ilvl="3" w:tplc="9790FCB0">
      <w:start w:val="1"/>
      <w:numFmt w:val="decimal"/>
      <w:lvlText w:val="%4)"/>
      <w:lvlJc w:val="left"/>
      <w:pPr>
        <w:ind w:left="1020" w:hanging="360"/>
      </w:pPr>
    </w:lvl>
    <w:lvl w:ilvl="4" w:tplc="93AA8718">
      <w:start w:val="1"/>
      <w:numFmt w:val="decimal"/>
      <w:lvlText w:val="%5)"/>
      <w:lvlJc w:val="left"/>
      <w:pPr>
        <w:ind w:left="1020" w:hanging="360"/>
      </w:pPr>
    </w:lvl>
    <w:lvl w:ilvl="5" w:tplc="4072BDCC">
      <w:start w:val="1"/>
      <w:numFmt w:val="decimal"/>
      <w:lvlText w:val="%6)"/>
      <w:lvlJc w:val="left"/>
      <w:pPr>
        <w:ind w:left="1020" w:hanging="360"/>
      </w:pPr>
    </w:lvl>
    <w:lvl w:ilvl="6" w:tplc="DF14A2A6">
      <w:start w:val="1"/>
      <w:numFmt w:val="decimal"/>
      <w:lvlText w:val="%7)"/>
      <w:lvlJc w:val="left"/>
      <w:pPr>
        <w:ind w:left="1020" w:hanging="360"/>
      </w:pPr>
    </w:lvl>
    <w:lvl w:ilvl="7" w:tplc="375A0068">
      <w:start w:val="1"/>
      <w:numFmt w:val="decimal"/>
      <w:lvlText w:val="%8)"/>
      <w:lvlJc w:val="left"/>
      <w:pPr>
        <w:ind w:left="1020" w:hanging="360"/>
      </w:pPr>
    </w:lvl>
    <w:lvl w:ilvl="8" w:tplc="17E896D4">
      <w:start w:val="1"/>
      <w:numFmt w:val="decimal"/>
      <w:lvlText w:val="%9)"/>
      <w:lvlJc w:val="left"/>
      <w:pPr>
        <w:ind w:left="1020" w:hanging="360"/>
      </w:pPr>
    </w:lvl>
  </w:abstractNum>
  <w:abstractNum w:abstractNumId="8" w15:restartNumberingAfterBreak="0">
    <w:nsid w:val="6388172D"/>
    <w:multiLevelType w:val="hybridMultilevel"/>
    <w:tmpl w:val="8076AE2C"/>
    <w:lvl w:ilvl="0" w:tplc="042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7C633407"/>
    <w:multiLevelType w:val="hybridMultilevel"/>
    <w:tmpl w:val="9C0CF554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AC1427"/>
    <w:multiLevelType w:val="hybridMultilevel"/>
    <w:tmpl w:val="D44042C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61B851D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428504">
    <w:abstractNumId w:val="3"/>
  </w:num>
  <w:num w:numId="2" w16cid:durableId="2017417706">
    <w:abstractNumId w:val="3"/>
  </w:num>
  <w:num w:numId="3" w16cid:durableId="1865902173">
    <w:abstractNumId w:val="8"/>
  </w:num>
  <w:num w:numId="4" w16cid:durableId="1672634206">
    <w:abstractNumId w:val="2"/>
  </w:num>
  <w:num w:numId="5" w16cid:durableId="312878779">
    <w:abstractNumId w:val="4"/>
  </w:num>
  <w:num w:numId="6" w16cid:durableId="1056511141">
    <w:abstractNumId w:val="7"/>
  </w:num>
  <w:num w:numId="7" w16cid:durableId="9377137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6850533">
    <w:abstractNumId w:val="10"/>
  </w:num>
  <w:num w:numId="9" w16cid:durableId="407197238">
    <w:abstractNumId w:val="1"/>
  </w:num>
  <w:num w:numId="10" w16cid:durableId="1612859364">
    <w:abstractNumId w:val="0"/>
  </w:num>
  <w:num w:numId="11" w16cid:durableId="404840301">
    <w:abstractNumId w:val="5"/>
  </w:num>
  <w:num w:numId="12" w16cid:durableId="1874345186">
    <w:abstractNumId w:val="9"/>
  </w:num>
  <w:num w:numId="13" w16cid:durableId="17867267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kus Ühtigi">
    <w15:presenceInfo w15:providerId="AD" w15:userId="S-1-5-21-23267018-1296325175-649218145-117111"/>
  </w15:person>
  <w15:person w15:author="Aili Sandre">
    <w15:presenceInfo w15:providerId="AD" w15:userId="S::Aili.Sandre@just.ee::21c2fdd4-4be7-4997-be10-55426eb6f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E1"/>
    <w:rsid w:val="00001406"/>
    <w:rsid w:val="00011A49"/>
    <w:rsid w:val="00012464"/>
    <w:rsid w:val="000217F2"/>
    <w:rsid w:val="00026DF3"/>
    <w:rsid w:val="00032FFC"/>
    <w:rsid w:val="00034825"/>
    <w:rsid w:val="000366E3"/>
    <w:rsid w:val="0005324C"/>
    <w:rsid w:val="0005389E"/>
    <w:rsid w:val="00054F85"/>
    <w:rsid w:val="0006004F"/>
    <w:rsid w:val="0007025B"/>
    <w:rsid w:val="0007081B"/>
    <w:rsid w:val="00072DDD"/>
    <w:rsid w:val="000731FB"/>
    <w:rsid w:val="00074DD6"/>
    <w:rsid w:val="0008493D"/>
    <w:rsid w:val="00086970"/>
    <w:rsid w:val="00091BF0"/>
    <w:rsid w:val="00095DDB"/>
    <w:rsid w:val="00096C15"/>
    <w:rsid w:val="000C5D55"/>
    <w:rsid w:val="000C7605"/>
    <w:rsid w:val="000D091B"/>
    <w:rsid w:val="000D70FE"/>
    <w:rsid w:val="000E0FE4"/>
    <w:rsid w:val="000F2826"/>
    <w:rsid w:val="000F72E1"/>
    <w:rsid w:val="000F7F28"/>
    <w:rsid w:val="001020D8"/>
    <w:rsid w:val="00106F33"/>
    <w:rsid w:val="00110402"/>
    <w:rsid w:val="001162C4"/>
    <w:rsid w:val="00122874"/>
    <w:rsid w:val="00123071"/>
    <w:rsid w:val="00123224"/>
    <w:rsid w:val="001330C5"/>
    <w:rsid w:val="00141758"/>
    <w:rsid w:val="001530D9"/>
    <w:rsid w:val="00155F8A"/>
    <w:rsid w:val="00156FD6"/>
    <w:rsid w:val="00166BE0"/>
    <w:rsid w:val="001777B0"/>
    <w:rsid w:val="00191C65"/>
    <w:rsid w:val="001B04BD"/>
    <w:rsid w:val="001B75D3"/>
    <w:rsid w:val="001C1004"/>
    <w:rsid w:val="001C532E"/>
    <w:rsid w:val="001E2A0B"/>
    <w:rsid w:val="001F3630"/>
    <w:rsid w:val="001F540A"/>
    <w:rsid w:val="001F5F00"/>
    <w:rsid w:val="001F776B"/>
    <w:rsid w:val="002038F2"/>
    <w:rsid w:val="00211403"/>
    <w:rsid w:val="002250B6"/>
    <w:rsid w:val="00241813"/>
    <w:rsid w:val="00246B05"/>
    <w:rsid w:val="00250F90"/>
    <w:rsid w:val="00265A0E"/>
    <w:rsid w:val="00277DA8"/>
    <w:rsid w:val="00277EC3"/>
    <w:rsid w:val="002833CC"/>
    <w:rsid w:val="00285EAB"/>
    <w:rsid w:val="002B17AA"/>
    <w:rsid w:val="002D3557"/>
    <w:rsid w:val="002D4718"/>
    <w:rsid w:val="002E14C4"/>
    <w:rsid w:val="002E3732"/>
    <w:rsid w:val="002E7BB2"/>
    <w:rsid w:val="002F079E"/>
    <w:rsid w:val="002F3ECE"/>
    <w:rsid w:val="00327117"/>
    <w:rsid w:val="0033197A"/>
    <w:rsid w:val="00340F7B"/>
    <w:rsid w:val="00343123"/>
    <w:rsid w:val="00356FDF"/>
    <w:rsid w:val="00366AC1"/>
    <w:rsid w:val="00375EB6"/>
    <w:rsid w:val="00383381"/>
    <w:rsid w:val="00385593"/>
    <w:rsid w:val="00387172"/>
    <w:rsid w:val="003B3AC8"/>
    <w:rsid w:val="003B5A33"/>
    <w:rsid w:val="003C1C6D"/>
    <w:rsid w:val="003C5156"/>
    <w:rsid w:val="003C5FD1"/>
    <w:rsid w:val="003C6A57"/>
    <w:rsid w:val="003E5429"/>
    <w:rsid w:val="003E7ADB"/>
    <w:rsid w:val="003E7B47"/>
    <w:rsid w:val="003F4310"/>
    <w:rsid w:val="003F75A1"/>
    <w:rsid w:val="00417356"/>
    <w:rsid w:val="00423B84"/>
    <w:rsid w:val="004513EE"/>
    <w:rsid w:val="00464F94"/>
    <w:rsid w:val="004721B1"/>
    <w:rsid w:val="004754AF"/>
    <w:rsid w:val="00484678"/>
    <w:rsid w:val="004A7761"/>
    <w:rsid w:val="004B13D8"/>
    <w:rsid w:val="004B6DA1"/>
    <w:rsid w:val="004B718F"/>
    <w:rsid w:val="004C09D1"/>
    <w:rsid w:val="004D70BC"/>
    <w:rsid w:val="004E3F79"/>
    <w:rsid w:val="004E5972"/>
    <w:rsid w:val="004E67A2"/>
    <w:rsid w:val="004F04F2"/>
    <w:rsid w:val="005010B6"/>
    <w:rsid w:val="00502026"/>
    <w:rsid w:val="00502BEC"/>
    <w:rsid w:val="00505F36"/>
    <w:rsid w:val="0051462E"/>
    <w:rsid w:val="00522557"/>
    <w:rsid w:val="0053653B"/>
    <w:rsid w:val="00540639"/>
    <w:rsid w:val="00543F0F"/>
    <w:rsid w:val="00545A39"/>
    <w:rsid w:val="005550DD"/>
    <w:rsid w:val="005600FF"/>
    <w:rsid w:val="00566B4E"/>
    <w:rsid w:val="00570B48"/>
    <w:rsid w:val="005718DC"/>
    <w:rsid w:val="005773C6"/>
    <w:rsid w:val="00587120"/>
    <w:rsid w:val="005927F6"/>
    <w:rsid w:val="005A557F"/>
    <w:rsid w:val="005B350B"/>
    <w:rsid w:val="005C472D"/>
    <w:rsid w:val="005D0847"/>
    <w:rsid w:val="005D21CB"/>
    <w:rsid w:val="005E3B0F"/>
    <w:rsid w:val="005E5F36"/>
    <w:rsid w:val="005E662F"/>
    <w:rsid w:val="005E66BC"/>
    <w:rsid w:val="006265CE"/>
    <w:rsid w:val="00637229"/>
    <w:rsid w:val="0065478B"/>
    <w:rsid w:val="006547C7"/>
    <w:rsid w:val="00660450"/>
    <w:rsid w:val="00660A9C"/>
    <w:rsid w:val="00660C18"/>
    <w:rsid w:val="00670210"/>
    <w:rsid w:val="00670307"/>
    <w:rsid w:val="00673567"/>
    <w:rsid w:val="00677012"/>
    <w:rsid w:val="00683475"/>
    <w:rsid w:val="00683570"/>
    <w:rsid w:val="006B0B0D"/>
    <w:rsid w:val="006B1B6E"/>
    <w:rsid w:val="006D4342"/>
    <w:rsid w:val="006E4F09"/>
    <w:rsid w:val="006F056C"/>
    <w:rsid w:val="006F28BF"/>
    <w:rsid w:val="00704D2B"/>
    <w:rsid w:val="00705E8E"/>
    <w:rsid w:val="00720CF7"/>
    <w:rsid w:val="00721423"/>
    <w:rsid w:val="00743128"/>
    <w:rsid w:val="007468F1"/>
    <w:rsid w:val="0075207C"/>
    <w:rsid w:val="00757A17"/>
    <w:rsid w:val="00757E1D"/>
    <w:rsid w:val="00763119"/>
    <w:rsid w:val="00764CA0"/>
    <w:rsid w:val="0077659F"/>
    <w:rsid w:val="0079091B"/>
    <w:rsid w:val="00793BAE"/>
    <w:rsid w:val="00794594"/>
    <w:rsid w:val="007A66DC"/>
    <w:rsid w:val="007E1953"/>
    <w:rsid w:val="007F6F2E"/>
    <w:rsid w:val="008106AF"/>
    <w:rsid w:val="00811BE3"/>
    <w:rsid w:val="00812C25"/>
    <w:rsid w:val="00812E50"/>
    <w:rsid w:val="008208FF"/>
    <w:rsid w:val="008240B7"/>
    <w:rsid w:val="00846350"/>
    <w:rsid w:val="00846CC2"/>
    <w:rsid w:val="00850EE3"/>
    <w:rsid w:val="00851E7A"/>
    <w:rsid w:val="008615E1"/>
    <w:rsid w:val="00862DD4"/>
    <w:rsid w:val="00877EBD"/>
    <w:rsid w:val="00880189"/>
    <w:rsid w:val="0088435A"/>
    <w:rsid w:val="0088593E"/>
    <w:rsid w:val="0089520C"/>
    <w:rsid w:val="008A68E9"/>
    <w:rsid w:val="008B08E8"/>
    <w:rsid w:val="008B2E61"/>
    <w:rsid w:val="008B7DFA"/>
    <w:rsid w:val="008C11EB"/>
    <w:rsid w:val="008C3100"/>
    <w:rsid w:val="008D3479"/>
    <w:rsid w:val="008F3B37"/>
    <w:rsid w:val="008F7F90"/>
    <w:rsid w:val="0091620E"/>
    <w:rsid w:val="00916B4B"/>
    <w:rsid w:val="00916BF2"/>
    <w:rsid w:val="00937FD3"/>
    <w:rsid w:val="00940F84"/>
    <w:rsid w:val="00943223"/>
    <w:rsid w:val="009536CC"/>
    <w:rsid w:val="00954EC1"/>
    <w:rsid w:val="009573CB"/>
    <w:rsid w:val="00957717"/>
    <w:rsid w:val="00977C43"/>
    <w:rsid w:val="00996623"/>
    <w:rsid w:val="009B7A55"/>
    <w:rsid w:val="009C1A23"/>
    <w:rsid w:val="009C530A"/>
    <w:rsid w:val="009E17DB"/>
    <w:rsid w:val="009E1B72"/>
    <w:rsid w:val="009E5DD0"/>
    <w:rsid w:val="009E6AB7"/>
    <w:rsid w:val="00A12D10"/>
    <w:rsid w:val="00A1520C"/>
    <w:rsid w:val="00A2617F"/>
    <w:rsid w:val="00A27D2C"/>
    <w:rsid w:val="00A306DD"/>
    <w:rsid w:val="00A36B69"/>
    <w:rsid w:val="00A502DB"/>
    <w:rsid w:val="00A51029"/>
    <w:rsid w:val="00A6194E"/>
    <w:rsid w:val="00A6541B"/>
    <w:rsid w:val="00A71914"/>
    <w:rsid w:val="00A7395A"/>
    <w:rsid w:val="00A7487C"/>
    <w:rsid w:val="00A80D27"/>
    <w:rsid w:val="00A90E88"/>
    <w:rsid w:val="00A91D14"/>
    <w:rsid w:val="00A94AA4"/>
    <w:rsid w:val="00A9555B"/>
    <w:rsid w:val="00AA540C"/>
    <w:rsid w:val="00AA679A"/>
    <w:rsid w:val="00AB0390"/>
    <w:rsid w:val="00AB2DE9"/>
    <w:rsid w:val="00AB5229"/>
    <w:rsid w:val="00AC0CC1"/>
    <w:rsid w:val="00AC11F2"/>
    <w:rsid w:val="00AC518B"/>
    <w:rsid w:val="00AD4746"/>
    <w:rsid w:val="00AE0F83"/>
    <w:rsid w:val="00AF16D0"/>
    <w:rsid w:val="00B12867"/>
    <w:rsid w:val="00B14864"/>
    <w:rsid w:val="00B15A5F"/>
    <w:rsid w:val="00B16A5D"/>
    <w:rsid w:val="00B2228D"/>
    <w:rsid w:val="00B27935"/>
    <w:rsid w:val="00B3117B"/>
    <w:rsid w:val="00B316A8"/>
    <w:rsid w:val="00B40162"/>
    <w:rsid w:val="00B55C29"/>
    <w:rsid w:val="00B63CC6"/>
    <w:rsid w:val="00B6601E"/>
    <w:rsid w:val="00B67401"/>
    <w:rsid w:val="00B67BEF"/>
    <w:rsid w:val="00B720BC"/>
    <w:rsid w:val="00B74CB6"/>
    <w:rsid w:val="00B76864"/>
    <w:rsid w:val="00B83D33"/>
    <w:rsid w:val="00B944E7"/>
    <w:rsid w:val="00B976AF"/>
    <w:rsid w:val="00BA3686"/>
    <w:rsid w:val="00BA37F2"/>
    <w:rsid w:val="00BB1A23"/>
    <w:rsid w:val="00BB1C13"/>
    <w:rsid w:val="00BB2F67"/>
    <w:rsid w:val="00BB7806"/>
    <w:rsid w:val="00BC2D34"/>
    <w:rsid w:val="00BC753B"/>
    <w:rsid w:val="00BE7FE8"/>
    <w:rsid w:val="00BF5456"/>
    <w:rsid w:val="00C07953"/>
    <w:rsid w:val="00C10C1D"/>
    <w:rsid w:val="00C17159"/>
    <w:rsid w:val="00C32684"/>
    <w:rsid w:val="00C3307A"/>
    <w:rsid w:val="00C330F8"/>
    <w:rsid w:val="00C41141"/>
    <w:rsid w:val="00C64A79"/>
    <w:rsid w:val="00C75A93"/>
    <w:rsid w:val="00C8029C"/>
    <w:rsid w:val="00C83F1C"/>
    <w:rsid w:val="00C85247"/>
    <w:rsid w:val="00C8708D"/>
    <w:rsid w:val="00C91509"/>
    <w:rsid w:val="00C959F8"/>
    <w:rsid w:val="00CB0F13"/>
    <w:rsid w:val="00CB5D72"/>
    <w:rsid w:val="00CB6E6F"/>
    <w:rsid w:val="00CC4C77"/>
    <w:rsid w:val="00CC7E12"/>
    <w:rsid w:val="00CD0CEC"/>
    <w:rsid w:val="00CD1953"/>
    <w:rsid w:val="00CD1CCE"/>
    <w:rsid w:val="00CD3CD0"/>
    <w:rsid w:val="00CE1AC2"/>
    <w:rsid w:val="00CE74C2"/>
    <w:rsid w:val="00CF3D8E"/>
    <w:rsid w:val="00CF6DAA"/>
    <w:rsid w:val="00D14587"/>
    <w:rsid w:val="00D15201"/>
    <w:rsid w:val="00D33A40"/>
    <w:rsid w:val="00D37416"/>
    <w:rsid w:val="00D43172"/>
    <w:rsid w:val="00D56CC6"/>
    <w:rsid w:val="00D71BA5"/>
    <w:rsid w:val="00D75486"/>
    <w:rsid w:val="00D85DAF"/>
    <w:rsid w:val="00D922AB"/>
    <w:rsid w:val="00D97C8F"/>
    <w:rsid w:val="00DA2154"/>
    <w:rsid w:val="00DB49FF"/>
    <w:rsid w:val="00DC4F8B"/>
    <w:rsid w:val="00DD6656"/>
    <w:rsid w:val="00DD7170"/>
    <w:rsid w:val="00DE167E"/>
    <w:rsid w:val="00DE1CE1"/>
    <w:rsid w:val="00DE25DA"/>
    <w:rsid w:val="00DF7B7D"/>
    <w:rsid w:val="00E0183D"/>
    <w:rsid w:val="00E035BE"/>
    <w:rsid w:val="00E213FD"/>
    <w:rsid w:val="00E36AD5"/>
    <w:rsid w:val="00E41ABF"/>
    <w:rsid w:val="00E41D95"/>
    <w:rsid w:val="00E57054"/>
    <w:rsid w:val="00E57D94"/>
    <w:rsid w:val="00E57E48"/>
    <w:rsid w:val="00E66FE1"/>
    <w:rsid w:val="00E726E1"/>
    <w:rsid w:val="00E85BCB"/>
    <w:rsid w:val="00E87008"/>
    <w:rsid w:val="00E935FA"/>
    <w:rsid w:val="00E93A0C"/>
    <w:rsid w:val="00EA2D83"/>
    <w:rsid w:val="00EC23D4"/>
    <w:rsid w:val="00EC5D4C"/>
    <w:rsid w:val="00ED2062"/>
    <w:rsid w:val="00EE3436"/>
    <w:rsid w:val="00EE7B13"/>
    <w:rsid w:val="00EF7027"/>
    <w:rsid w:val="00F0179F"/>
    <w:rsid w:val="00F01A1D"/>
    <w:rsid w:val="00F05B18"/>
    <w:rsid w:val="00F06A61"/>
    <w:rsid w:val="00F108EE"/>
    <w:rsid w:val="00F43431"/>
    <w:rsid w:val="00F53918"/>
    <w:rsid w:val="00F54228"/>
    <w:rsid w:val="00F65B4F"/>
    <w:rsid w:val="00F65F34"/>
    <w:rsid w:val="00F747EF"/>
    <w:rsid w:val="00F776A5"/>
    <w:rsid w:val="00F854D4"/>
    <w:rsid w:val="00F9631B"/>
    <w:rsid w:val="00FA1967"/>
    <w:rsid w:val="00FA20C6"/>
    <w:rsid w:val="00FA5A7F"/>
    <w:rsid w:val="00FA752B"/>
    <w:rsid w:val="00FB2766"/>
    <w:rsid w:val="00FB2CD9"/>
    <w:rsid w:val="00FB4D13"/>
    <w:rsid w:val="00FC43CB"/>
    <w:rsid w:val="00FD32FF"/>
    <w:rsid w:val="00FD6A07"/>
    <w:rsid w:val="00FE00F2"/>
    <w:rsid w:val="00FE27E7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FEF0"/>
  <w15:chartTrackingRefBased/>
  <w15:docId w15:val="{1CF38C37-FD70-42BB-B8A3-2A4BDAEA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F7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F7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0F7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F7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F7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F7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F7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F7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F7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F7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F7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rsid w:val="000F7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F72E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F72E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F72E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F72E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F72E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F72E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F72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F7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F7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F7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F7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F72E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F72E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F72E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F7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F72E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F72E1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0F72E1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F06A6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06A6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06A6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06A6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06A61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502BEC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02BE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unhideWhenUsed/>
    <w:rsid w:val="00757E1D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  <w14:ligatures w14:val="none"/>
    </w:rPr>
  </w:style>
  <w:style w:type="paragraph" w:customStyle="1" w:styleId="pf0">
    <w:name w:val="pf0"/>
    <w:basedOn w:val="Normaallaad"/>
    <w:rsid w:val="00996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cf01">
    <w:name w:val="cf01"/>
    <w:basedOn w:val="Liguvaikefont"/>
    <w:rsid w:val="0099662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743128"/>
    <w:rPr>
      <w:rFonts w:ascii="Segoe UI" w:hAnsi="Segoe UI" w:cs="Segoe UI" w:hint="default"/>
      <w:sz w:val="18"/>
      <w:szCs w:val="18"/>
      <w:vertAlign w:val="superscript"/>
    </w:rPr>
  </w:style>
  <w:style w:type="character" w:customStyle="1" w:styleId="cf21">
    <w:name w:val="cf21"/>
    <w:basedOn w:val="Liguvaikefont"/>
    <w:rsid w:val="00743128"/>
    <w:rPr>
      <w:rFonts w:ascii="Segoe UI" w:hAnsi="Segoe UI" w:cs="Segoe UI" w:hint="default"/>
      <w:color w:val="FF0000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F77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776A5"/>
  </w:style>
  <w:style w:type="paragraph" w:styleId="Jalus">
    <w:name w:val="footer"/>
    <w:basedOn w:val="Normaallaad"/>
    <w:link w:val="JalusMrk"/>
    <w:uiPriority w:val="99"/>
    <w:unhideWhenUsed/>
    <w:rsid w:val="00F77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776A5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97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97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9F4A9-9B72-4A0B-84F9-36FE38B13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Niid</dc:creator>
  <cp:keywords/>
  <dc:description/>
  <cp:lastModifiedBy>Markus Ühtigi</cp:lastModifiedBy>
  <cp:revision>7</cp:revision>
  <dcterms:created xsi:type="dcterms:W3CDTF">2024-09-13T05:20:00Z</dcterms:created>
  <dcterms:modified xsi:type="dcterms:W3CDTF">2024-09-19T07:01:00Z</dcterms:modified>
</cp:coreProperties>
</file>